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576" w:rsidRPr="002B4F84" w:rsidRDefault="00FC2576" w:rsidP="00FC2576">
      <w:pPr>
        <w:pStyle w:val="NoSpacing"/>
        <w:jc w:val="center"/>
        <w:rPr>
          <w:rFonts w:asciiTheme="majorBidi" w:hAnsiTheme="majorBidi" w:cstheme="majorBidi"/>
          <w:sz w:val="72"/>
          <w:szCs w:val="72"/>
        </w:rPr>
      </w:pPr>
    </w:p>
    <w:p w:rsidR="00FC2576" w:rsidRPr="002B4F84" w:rsidRDefault="00FC2576" w:rsidP="00FC2576">
      <w:pPr>
        <w:pStyle w:val="NoSpacing"/>
        <w:jc w:val="center"/>
        <w:rPr>
          <w:rFonts w:asciiTheme="majorBidi" w:hAnsiTheme="majorBidi" w:cstheme="majorBidi"/>
          <w:sz w:val="72"/>
          <w:szCs w:val="72"/>
        </w:rPr>
      </w:pPr>
    </w:p>
    <w:p w:rsidR="00FC2576" w:rsidRPr="002B4F84" w:rsidRDefault="00FC2576" w:rsidP="00FC2576">
      <w:pPr>
        <w:pStyle w:val="NoSpacing"/>
        <w:jc w:val="center"/>
        <w:rPr>
          <w:rFonts w:asciiTheme="majorBidi" w:hAnsiTheme="majorBidi" w:cstheme="majorBidi"/>
          <w:sz w:val="72"/>
          <w:szCs w:val="72"/>
        </w:rPr>
      </w:pPr>
    </w:p>
    <w:p w:rsidR="00FC2576" w:rsidRPr="002B4F84" w:rsidRDefault="00FC2576" w:rsidP="00FC2576">
      <w:pPr>
        <w:pStyle w:val="NoSpacing"/>
        <w:jc w:val="center"/>
        <w:rPr>
          <w:rFonts w:asciiTheme="majorBidi" w:hAnsiTheme="majorBidi" w:cstheme="majorBidi"/>
          <w:sz w:val="72"/>
          <w:szCs w:val="72"/>
        </w:rPr>
      </w:pPr>
    </w:p>
    <w:p w:rsidR="00D713AC" w:rsidRPr="002B4F84" w:rsidRDefault="00FC2576" w:rsidP="00FC2576">
      <w:pPr>
        <w:pStyle w:val="NoSpacing"/>
        <w:jc w:val="center"/>
        <w:rPr>
          <w:rFonts w:asciiTheme="majorBidi" w:hAnsiTheme="majorBidi" w:cstheme="majorBidi"/>
          <w:sz w:val="72"/>
          <w:szCs w:val="72"/>
        </w:rPr>
      </w:pPr>
      <w:r w:rsidRPr="002B4F84">
        <w:rPr>
          <w:rFonts w:asciiTheme="majorBidi" w:hAnsiTheme="majorBidi" w:cstheme="majorBidi"/>
          <w:sz w:val="72"/>
          <w:szCs w:val="72"/>
        </w:rPr>
        <w:t>Production Of Propionic Acid From Syngas</w:t>
      </w:r>
    </w:p>
    <w:p w:rsidR="00FC2576" w:rsidRPr="002B4F84" w:rsidRDefault="00FC2576" w:rsidP="00FC2576">
      <w:pPr>
        <w:pStyle w:val="NoSpacing"/>
        <w:jc w:val="center"/>
        <w:rPr>
          <w:rFonts w:asciiTheme="majorBidi" w:hAnsiTheme="majorBidi" w:cstheme="majorBidi"/>
          <w:sz w:val="36"/>
          <w:szCs w:val="36"/>
        </w:rPr>
      </w:pPr>
    </w:p>
    <w:p w:rsidR="00FC2576" w:rsidRPr="002B4F84" w:rsidRDefault="00FC2576" w:rsidP="00FC2576">
      <w:pPr>
        <w:pStyle w:val="NoSpacing"/>
        <w:jc w:val="center"/>
        <w:rPr>
          <w:rFonts w:asciiTheme="majorBidi" w:hAnsiTheme="majorBidi" w:cstheme="majorBidi"/>
          <w:sz w:val="36"/>
          <w:szCs w:val="36"/>
        </w:rPr>
      </w:pPr>
    </w:p>
    <w:p w:rsidR="00FC2576" w:rsidRPr="002B4F84" w:rsidRDefault="00FC2576" w:rsidP="00FC2576">
      <w:pPr>
        <w:pStyle w:val="NoSpacing"/>
        <w:jc w:val="center"/>
        <w:rPr>
          <w:rFonts w:asciiTheme="majorBidi" w:hAnsiTheme="majorBidi" w:cstheme="majorBidi"/>
          <w:sz w:val="36"/>
          <w:szCs w:val="36"/>
        </w:rPr>
      </w:pPr>
    </w:p>
    <w:p w:rsidR="00FC2576" w:rsidRPr="002B4F84" w:rsidRDefault="00FC2576" w:rsidP="00FC2576">
      <w:pPr>
        <w:pStyle w:val="NoSpacing"/>
        <w:jc w:val="center"/>
        <w:rPr>
          <w:rFonts w:asciiTheme="majorBidi" w:hAnsiTheme="majorBidi" w:cstheme="majorBidi"/>
          <w:sz w:val="36"/>
          <w:szCs w:val="36"/>
        </w:rPr>
      </w:pPr>
      <w:r w:rsidRPr="002B4F84">
        <w:rPr>
          <w:rFonts w:asciiTheme="majorBidi" w:hAnsiTheme="majorBidi" w:cstheme="majorBidi"/>
          <w:sz w:val="36"/>
          <w:szCs w:val="36"/>
        </w:rPr>
        <w:t>Team Echo:</w:t>
      </w:r>
    </w:p>
    <w:p w:rsidR="00FC2576" w:rsidRPr="002B4F84" w:rsidRDefault="00FC2576" w:rsidP="00FC2576">
      <w:pPr>
        <w:pStyle w:val="NoSpacing"/>
        <w:jc w:val="center"/>
        <w:rPr>
          <w:rFonts w:asciiTheme="majorBidi" w:hAnsiTheme="majorBidi" w:cstheme="majorBidi"/>
          <w:sz w:val="36"/>
          <w:szCs w:val="36"/>
        </w:rPr>
      </w:pPr>
      <w:r w:rsidRPr="002B4F84">
        <w:rPr>
          <w:rFonts w:asciiTheme="majorBidi" w:hAnsiTheme="majorBidi" w:cstheme="majorBidi"/>
          <w:sz w:val="36"/>
          <w:szCs w:val="36"/>
        </w:rPr>
        <w:t>Sabah Basrawi</w:t>
      </w:r>
    </w:p>
    <w:p w:rsidR="00FC2576" w:rsidRPr="002B4F84" w:rsidRDefault="00FC2576" w:rsidP="00FC2576">
      <w:pPr>
        <w:pStyle w:val="NoSpacing"/>
        <w:jc w:val="center"/>
        <w:rPr>
          <w:rFonts w:asciiTheme="majorBidi" w:hAnsiTheme="majorBidi" w:cstheme="majorBidi"/>
          <w:sz w:val="36"/>
          <w:szCs w:val="36"/>
        </w:rPr>
      </w:pPr>
      <w:r w:rsidRPr="002B4F84">
        <w:rPr>
          <w:rFonts w:asciiTheme="majorBidi" w:hAnsiTheme="majorBidi" w:cstheme="majorBidi"/>
          <w:sz w:val="36"/>
          <w:szCs w:val="36"/>
        </w:rPr>
        <w:t>Alex Guerrero</w:t>
      </w:r>
    </w:p>
    <w:p w:rsidR="00FC2576" w:rsidRPr="002B4F84" w:rsidRDefault="00FC2576" w:rsidP="00FC2576">
      <w:pPr>
        <w:pStyle w:val="NoSpacing"/>
        <w:jc w:val="center"/>
        <w:rPr>
          <w:rFonts w:asciiTheme="majorBidi" w:hAnsiTheme="majorBidi" w:cstheme="majorBidi"/>
          <w:sz w:val="36"/>
          <w:szCs w:val="36"/>
        </w:rPr>
      </w:pPr>
      <w:r w:rsidRPr="002B4F84">
        <w:rPr>
          <w:rFonts w:asciiTheme="majorBidi" w:hAnsiTheme="majorBidi" w:cstheme="majorBidi"/>
          <w:sz w:val="36"/>
          <w:szCs w:val="36"/>
        </w:rPr>
        <w:t>Mrunal Patel</w:t>
      </w:r>
    </w:p>
    <w:p w:rsidR="00FC2576" w:rsidRPr="002B4F84" w:rsidRDefault="00FC2576" w:rsidP="00FC2576">
      <w:pPr>
        <w:pStyle w:val="NoSpacing"/>
        <w:jc w:val="center"/>
        <w:rPr>
          <w:rFonts w:asciiTheme="majorBidi" w:hAnsiTheme="majorBidi" w:cstheme="majorBidi"/>
          <w:sz w:val="36"/>
          <w:szCs w:val="36"/>
        </w:rPr>
      </w:pPr>
      <w:r w:rsidRPr="002B4F84">
        <w:rPr>
          <w:rFonts w:asciiTheme="majorBidi" w:hAnsiTheme="majorBidi" w:cstheme="majorBidi"/>
          <w:sz w:val="36"/>
          <w:szCs w:val="36"/>
        </w:rPr>
        <w:t>Kevin Thompson</w:t>
      </w:r>
    </w:p>
    <w:p w:rsidR="00FC2576" w:rsidRPr="002B4F84" w:rsidRDefault="00FC2576" w:rsidP="00FC2576">
      <w:pPr>
        <w:pStyle w:val="NoSpacing"/>
        <w:jc w:val="center"/>
        <w:rPr>
          <w:rFonts w:asciiTheme="majorBidi" w:hAnsiTheme="majorBidi" w:cstheme="majorBidi"/>
          <w:sz w:val="36"/>
          <w:szCs w:val="36"/>
        </w:rPr>
      </w:pPr>
    </w:p>
    <w:p w:rsidR="00FC2576" w:rsidRPr="002B4F84" w:rsidRDefault="00FC2576" w:rsidP="00FC2576">
      <w:pPr>
        <w:pStyle w:val="NoSpacing"/>
        <w:jc w:val="center"/>
        <w:rPr>
          <w:rFonts w:asciiTheme="majorBidi" w:hAnsiTheme="majorBidi" w:cstheme="majorBidi"/>
          <w:sz w:val="36"/>
          <w:szCs w:val="36"/>
        </w:rPr>
      </w:pPr>
    </w:p>
    <w:p w:rsidR="00FC2576" w:rsidRPr="002B4F84" w:rsidRDefault="00FC2576" w:rsidP="00FC2576">
      <w:pPr>
        <w:pStyle w:val="NoSpacing"/>
        <w:jc w:val="center"/>
        <w:rPr>
          <w:rFonts w:asciiTheme="majorBidi" w:hAnsiTheme="majorBidi" w:cstheme="majorBidi"/>
          <w:sz w:val="36"/>
          <w:szCs w:val="36"/>
        </w:rPr>
      </w:pPr>
    </w:p>
    <w:p w:rsidR="00FC2576" w:rsidRPr="002B4F84" w:rsidRDefault="00FC2576" w:rsidP="00FC2576">
      <w:pPr>
        <w:pStyle w:val="NoSpacing"/>
        <w:jc w:val="center"/>
        <w:rPr>
          <w:rFonts w:asciiTheme="majorBidi" w:hAnsiTheme="majorBidi" w:cstheme="majorBidi"/>
          <w:sz w:val="36"/>
          <w:szCs w:val="36"/>
        </w:rPr>
      </w:pPr>
      <w:r w:rsidRPr="002B4F84">
        <w:rPr>
          <w:rFonts w:asciiTheme="majorBidi" w:hAnsiTheme="majorBidi" w:cstheme="majorBidi"/>
          <w:sz w:val="36"/>
          <w:szCs w:val="36"/>
        </w:rPr>
        <w:t>Client Mentor: Shannon Brown</w:t>
      </w:r>
    </w:p>
    <w:p w:rsidR="00FC2576" w:rsidRPr="002B4F84" w:rsidRDefault="0034683B" w:rsidP="0034683B">
      <w:pPr>
        <w:pStyle w:val="NoSpacing"/>
        <w:jc w:val="center"/>
        <w:rPr>
          <w:rFonts w:asciiTheme="majorBidi" w:hAnsiTheme="majorBidi" w:cstheme="majorBidi"/>
          <w:sz w:val="36"/>
          <w:szCs w:val="36"/>
        </w:rPr>
      </w:pPr>
      <w:r w:rsidRPr="002B4F84">
        <w:rPr>
          <w:rFonts w:asciiTheme="majorBidi" w:hAnsiTheme="majorBidi" w:cstheme="majorBidi"/>
          <w:sz w:val="36"/>
          <w:szCs w:val="36"/>
        </w:rPr>
        <w:t>0</w:t>
      </w:r>
      <w:r>
        <w:rPr>
          <w:rFonts w:asciiTheme="majorBidi" w:hAnsiTheme="majorBidi" w:cstheme="majorBidi"/>
          <w:sz w:val="36"/>
          <w:szCs w:val="36"/>
        </w:rPr>
        <w:t>1</w:t>
      </w:r>
      <w:r w:rsidRPr="002B4F84">
        <w:rPr>
          <w:rFonts w:asciiTheme="majorBidi" w:hAnsiTheme="majorBidi" w:cstheme="majorBidi"/>
          <w:sz w:val="36"/>
          <w:szCs w:val="36"/>
        </w:rPr>
        <w:t xml:space="preserve"> </w:t>
      </w:r>
      <w:r>
        <w:rPr>
          <w:rFonts w:asciiTheme="majorBidi" w:hAnsiTheme="majorBidi" w:cstheme="majorBidi"/>
          <w:sz w:val="36"/>
          <w:szCs w:val="36"/>
        </w:rPr>
        <w:t>April</w:t>
      </w:r>
      <w:r w:rsidR="00FC2576" w:rsidRPr="002B4F84">
        <w:rPr>
          <w:rFonts w:asciiTheme="majorBidi" w:hAnsiTheme="majorBidi" w:cstheme="majorBidi"/>
          <w:sz w:val="36"/>
          <w:szCs w:val="36"/>
        </w:rPr>
        <w:t>, 2011</w:t>
      </w:r>
    </w:p>
    <w:p w:rsidR="00972075" w:rsidRPr="00363529" w:rsidRDefault="00972075" w:rsidP="00972075">
      <w:pPr>
        <w:jc w:val="center"/>
        <w:rPr>
          <w:rFonts w:ascii="Times New Roman" w:hAnsi="Times New Roman" w:cs="Times New Roman"/>
          <w:b/>
          <w:sz w:val="24"/>
          <w:szCs w:val="24"/>
        </w:rPr>
      </w:pPr>
      <w:r w:rsidRPr="00363529">
        <w:rPr>
          <w:rFonts w:ascii="Times New Roman" w:hAnsi="Times New Roman" w:cs="Times New Roman"/>
          <w:b/>
          <w:sz w:val="24"/>
          <w:szCs w:val="24"/>
        </w:rPr>
        <w:t>Project Report Outline</w:t>
      </w:r>
    </w:p>
    <w:p w:rsidR="00035496" w:rsidRDefault="00035496">
      <w:pPr>
        <w:rPr>
          <w:rFonts w:ascii="Times New Roman" w:hAnsi="Times New Roman" w:cs="Times New Roman"/>
          <w:b/>
          <w:sz w:val="24"/>
          <w:szCs w:val="24"/>
        </w:rPr>
      </w:pPr>
      <w:r>
        <w:rPr>
          <w:rFonts w:ascii="Times New Roman" w:hAnsi="Times New Roman" w:cs="Times New Roman"/>
          <w:b/>
        </w:rPr>
        <w:br w:type="page"/>
      </w:r>
    </w:p>
    <w:p w:rsidR="00035496" w:rsidRPr="00363529" w:rsidRDefault="00035496" w:rsidP="00035496">
      <w:pPr>
        <w:pStyle w:val="ListParagraph"/>
        <w:numPr>
          <w:ilvl w:val="0"/>
          <w:numId w:val="1"/>
        </w:numPr>
        <w:rPr>
          <w:rFonts w:ascii="Times New Roman" w:hAnsi="Times New Roman" w:cs="Times New Roman"/>
          <w:b/>
        </w:rPr>
      </w:pPr>
      <w:r w:rsidRPr="00363529">
        <w:rPr>
          <w:rFonts w:ascii="Times New Roman" w:hAnsi="Times New Roman" w:cs="Times New Roman"/>
          <w:b/>
        </w:rPr>
        <w:lastRenderedPageBreak/>
        <w:t>EXECUTIVE SUMMARY</w:t>
      </w:r>
    </w:p>
    <w:p w:rsidR="00035496" w:rsidRPr="00363529" w:rsidRDefault="00035496" w:rsidP="00035496">
      <w:pPr>
        <w:pStyle w:val="ListParagraph"/>
        <w:numPr>
          <w:ilvl w:val="1"/>
          <w:numId w:val="1"/>
        </w:numPr>
        <w:rPr>
          <w:rFonts w:ascii="Times New Roman" w:hAnsi="Times New Roman" w:cs="Times New Roman"/>
        </w:rPr>
      </w:pPr>
      <w:r w:rsidRPr="00363529">
        <w:rPr>
          <w:rFonts w:ascii="Times New Roman" w:hAnsi="Times New Roman" w:cs="Times New Roman"/>
        </w:rPr>
        <w:t>Abstract</w:t>
      </w:r>
    </w:p>
    <w:p w:rsidR="00035496" w:rsidRPr="00363529" w:rsidRDefault="00035496" w:rsidP="00035496">
      <w:pPr>
        <w:pStyle w:val="ListParagraph"/>
        <w:numPr>
          <w:ilvl w:val="1"/>
          <w:numId w:val="1"/>
        </w:numPr>
        <w:rPr>
          <w:rFonts w:ascii="Times New Roman" w:hAnsi="Times New Roman" w:cs="Times New Roman"/>
        </w:rPr>
      </w:pPr>
    </w:p>
    <w:p w:rsidR="00035496" w:rsidRPr="00363529" w:rsidRDefault="00035496" w:rsidP="00035496">
      <w:pPr>
        <w:pStyle w:val="ListParagraph"/>
        <w:numPr>
          <w:ilvl w:val="0"/>
          <w:numId w:val="1"/>
        </w:numPr>
        <w:rPr>
          <w:rFonts w:ascii="Times New Roman" w:hAnsi="Times New Roman" w:cs="Times New Roman"/>
          <w:b/>
        </w:rPr>
      </w:pPr>
      <w:r w:rsidRPr="00363529">
        <w:rPr>
          <w:rFonts w:ascii="Times New Roman" w:hAnsi="Times New Roman" w:cs="Times New Roman"/>
          <w:b/>
        </w:rPr>
        <w:t xml:space="preserve">DISCUSSION </w:t>
      </w:r>
    </w:p>
    <w:p w:rsidR="00035496" w:rsidRPr="007B7D9E" w:rsidRDefault="00035496" w:rsidP="00035496">
      <w:pPr>
        <w:pStyle w:val="ListParagraph"/>
        <w:numPr>
          <w:ilvl w:val="1"/>
          <w:numId w:val="1"/>
        </w:numPr>
        <w:rPr>
          <w:rFonts w:ascii="Times New Roman" w:hAnsi="Times New Roman" w:cs="Times New Roman"/>
        </w:rPr>
      </w:pPr>
      <w:r w:rsidRPr="007B7D9E">
        <w:rPr>
          <w:rFonts w:ascii="Times New Roman" w:hAnsi="Times New Roman" w:cs="Times New Roman"/>
        </w:rPr>
        <w:t>Process Overview</w:t>
      </w:r>
    </w:p>
    <w:p w:rsidR="00035496" w:rsidRPr="00363529" w:rsidRDefault="00DB6EDB" w:rsidP="00035496">
      <w:pPr>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Production of Propionaldehyde</w:t>
      </w:r>
    </w:p>
    <w:p w:rsidR="00035496" w:rsidRPr="00363529" w:rsidRDefault="00035496" w:rsidP="00035496">
      <w:pPr>
        <w:numPr>
          <w:ilvl w:val="2"/>
          <w:numId w:val="1"/>
        </w:numPr>
        <w:spacing w:after="0" w:line="240" w:lineRule="auto"/>
        <w:rPr>
          <w:rFonts w:ascii="Times New Roman" w:hAnsi="Times New Roman" w:cs="Times New Roman"/>
          <w:sz w:val="24"/>
          <w:szCs w:val="24"/>
        </w:rPr>
      </w:pPr>
      <w:r w:rsidRPr="00363529">
        <w:rPr>
          <w:rFonts w:ascii="Times New Roman" w:hAnsi="Times New Roman" w:cs="Times New Roman"/>
          <w:sz w:val="24"/>
          <w:szCs w:val="24"/>
        </w:rPr>
        <w:t>Oxidation of Propionaldehyde</w:t>
      </w:r>
    </w:p>
    <w:p w:rsidR="00035496" w:rsidRPr="00363529" w:rsidRDefault="00035496" w:rsidP="00035496">
      <w:pPr>
        <w:spacing w:after="0" w:line="240" w:lineRule="auto"/>
        <w:ind w:left="1890"/>
        <w:rPr>
          <w:rFonts w:ascii="Times New Roman" w:hAnsi="Times New Roman" w:cs="Times New Roman"/>
          <w:sz w:val="24"/>
          <w:szCs w:val="24"/>
        </w:rPr>
      </w:pPr>
    </w:p>
    <w:p w:rsidR="00035496" w:rsidRPr="00363529" w:rsidRDefault="00035496" w:rsidP="00035496">
      <w:pPr>
        <w:pStyle w:val="ListParagraph"/>
        <w:numPr>
          <w:ilvl w:val="0"/>
          <w:numId w:val="1"/>
        </w:numPr>
        <w:rPr>
          <w:rFonts w:ascii="Times New Roman" w:hAnsi="Times New Roman" w:cs="Times New Roman"/>
          <w:b/>
        </w:rPr>
      </w:pPr>
      <w:r w:rsidRPr="00363529">
        <w:rPr>
          <w:rFonts w:ascii="Times New Roman" w:hAnsi="Times New Roman" w:cs="Times New Roman"/>
          <w:b/>
        </w:rPr>
        <w:t xml:space="preserve">CONCLUSIONS AND RECOMMENDATIONS </w:t>
      </w:r>
    </w:p>
    <w:p w:rsidR="00035496" w:rsidRPr="00363529" w:rsidRDefault="00035496" w:rsidP="00035496">
      <w:pPr>
        <w:pStyle w:val="ListParagraph"/>
        <w:rPr>
          <w:rFonts w:ascii="Times New Roman" w:hAnsi="Times New Roman" w:cs="Times New Roman"/>
          <w:b/>
        </w:rPr>
      </w:pPr>
    </w:p>
    <w:p w:rsidR="00035496" w:rsidRPr="00363529" w:rsidRDefault="00035496" w:rsidP="00035496">
      <w:pPr>
        <w:pStyle w:val="ListParagraph"/>
        <w:numPr>
          <w:ilvl w:val="0"/>
          <w:numId w:val="1"/>
        </w:numPr>
        <w:rPr>
          <w:rFonts w:ascii="Times New Roman" w:hAnsi="Times New Roman" w:cs="Times New Roman"/>
          <w:b/>
        </w:rPr>
      </w:pPr>
      <w:r w:rsidRPr="00363529">
        <w:rPr>
          <w:rFonts w:ascii="Times New Roman" w:hAnsi="Times New Roman" w:cs="Times New Roman"/>
          <w:b/>
        </w:rPr>
        <w:t>Appendices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Design Basis</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Commercial Production</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Environmental Review</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Specifications to Meet Industry Standards</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Clear Statement of Feedstock</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Engineering Design Standards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Block Flow Diagram</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Process Flow Diagram</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Material and Energy Balances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Calculations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Annotated Equipment list</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Economic Evaluati</w:t>
      </w:r>
      <w:r w:rsidR="004C528B">
        <w:rPr>
          <w:rFonts w:ascii="Times New Roman" w:hAnsi="Times New Roman" w:cs="Times New Roman"/>
        </w:rPr>
        <w:t>on factored from equipment cost</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Utilities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Conceptual control Scheme</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General Arrangement (Plant Layout)</w:t>
      </w:r>
    </w:p>
    <w:p w:rsidR="00035496" w:rsidRPr="00363529" w:rsidRDefault="00035496" w:rsidP="00035496">
      <w:pPr>
        <w:pStyle w:val="ListParagraph"/>
        <w:numPr>
          <w:ilvl w:val="0"/>
          <w:numId w:val="2"/>
        </w:numPr>
        <w:ind w:left="1296"/>
        <w:rPr>
          <w:rFonts w:ascii="Times New Roman" w:hAnsi="Times New Roman" w:cs="Times New Roman"/>
        </w:rPr>
      </w:pPr>
      <w:r w:rsidRPr="00363529">
        <w:rPr>
          <w:rFonts w:ascii="Times New Roman" w:hAnsi="Times New Roman" w:cs="Times New Roman"/>
        </w:rPr>
        <w:t>Distribution and End- Use Issues review</w:t>
      </w:r>
    </w:p>
    <w:p w:rsidR="00035496" w:rsidRPr="00363529" w:rsidRDefault="00035496" w:rsidP="00035496">
      <w:pPr>
        <w:pStyle w:val="ListParagraph"/>
        <w:numPr>
          <w:ilvl w:val="0"/>
          <w:numId w:val="2"/>
        </w:numPr>
        <w:ind w:left="1296"/>
        <w:rPr>
          <w:rFonts w:ascii="Times New Roman" w:hAnsi="Times New Roman" w:cs="Times New Roman"/>
        </w:rPr>
      </w:pPr>
      <w:r w:rsidRPr="00363529">
        <w:rPr>
          <w:rFonts w:ascii="Times New Roman" w:hAnsi="Times New Roman" w:cs="Times New Roman"/>
        </w:rPr>
        <w:t>Constraints Review</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Feedstock Definition</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Conversion Technology Description</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Separation Technology Description</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Production Description</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Location Sensitivity Analysis</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ESH Law Compliance</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Laws of Physics Compliance</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Turndown Ratio</w:t>
      </w:r>
    </w:p>
    <w:p w:rsidR="00035496" w:rsidRPr="00363529" w:rsidRDefault="00035496" w:rsidP="00035496">
      <w:pPr>
        <w:pStyle w:val="ListParagraph"/>
        <w:numPr>
          <w:ilvl w:val="0"/>
          <w:numId w:val="2"/>
        </w:numPr>
        <w:ind w:left="1296"/>
        <w:rPr>
          <w:rFonts w:ascii="Times New Roman" w:hAnsi="Times New Roman" w:cs="Times New Roman"/>
        </w:rPr>
      </w:pPr>
      <w:r w:rsidRPr="00363529">
        <w:rPr>
          <w:rFonts w:ascii="Times New Roman" w:hAnsi="Times New Roman" w:cs="Times New Roman"/>
        </w:rPr>
        <w:t>Applicable Standards</w:t>
      </w:r>
    </w:p>
    <w:p w:rsidR="00035496" w:rsidRDefault="00035496" w:rsidP="00035496">
      <w:pPr>
        <w:pStyle w:val="ListParagraph"/>
        <w:numPr>
          <w:ilvl w:val="0"/>
          <w:numId w:val="2"/>
        </w:numPr>
        <w:ind w:left="1296"/>
        <w:rPr>
          <w:rFonts w:ascii="Times New Roman" w:hAnsi="Times New Roman" w:cs="Times New Roman"/>
        </w:rPr>
      </w:pPr>
      <w:r w:rsidRPr="00363529">
        <w:rPr>
          <w:rFonts w:ascii="Times New Roman" w:hAnsi="Times New Roman" w:cs="Times New Roman"/>
        </w:rPr>
        <w:t xml:space="preserve">Project Communications </w:t>
      </w:r>
    </w:p>
    <w:p w:rsidR="00636B5A" w:rsidRDefault="00035496" w:rsidP="00035496">
      <w:pPr>
        <w:pStyle w:val="ListParagraph"/>
        <w:numPr>
          <w:ilvl w:val="0"/>
          <w:numId w:val="2"/>
        </w:numPr>
        <w:ind w:left="1296"/>
        <w:rPr>
          <w:rFonts w:ascii="Times New Roman" w:hAnsi="Times New Roman" w:cs="Times New Roman"/>
          <w:b/>
        </w:rPr>
      </w:pPr>
      <w:r w:rsidRPr="00035496">
        <w:rPr>
          <w:rFonts w:ascii="Times New Roman" w:hAnsi="Times New Roman" w:cs="Times New Roman"/>
        </w:rPr>
        <w:t>Information Sources and References</w:t>
      </w:r>
    </w:p>
    <w:p w:rsidR="00636B5A" w:rsidRDefault="00636B5A">
      <w:pPr>
        <w:rPr>
          <w:rFonts w:ascii="Times New Roman" w:hAnsi="Times New Roman" w:cs="Times New Roman"/>
          <w:b/>
          <w:sz w:val="24"/>
          <w:szCs w:val="24"/>
        </w:rPr>
      </w:pPr>
      <w:r>
        <w:rPr>
          <w:rFonts w:ascii="Times New Roman" w:hAnsi="Times New Roman" w:cs="Times New Roman"/>
          <w:b/>
        </w:rPr>
        <w:br w:type="page"/>
      </w:r>
    </w:p>
    <w:p w:rsidR="00636B5A" w:rsidRPr="00363529" w:rsidRDefault="00636B5A" w:rsidP="00636B5A">
      <w:pPr>
        <w:pStyle w:val="ListParagraph"/>
        <w:numPr>
          <w:ilvl w:val="0"/>
          <w:numId w:val="6"/>
        </w:numPr>
        <w:rPr>
          <w:rFonts w:ascii="Times New Roman" w:hAnsi="Times New Roman" w:cs="Times New Roman"/>
          <w:b/>
        </w:rPr>
      </w:pPr>
      <w:r w:rsidRPr="00363529">
        <w:rPr>
          <w:rFonts w:ascii="Times New Roman" w:hAnsi="Times New Roman" w:cs="Times New Roman"/>
          <w:b/>
        </w:rPr>
        <w:lastRenderedPageBreak/>
        <w:t>EXECUTIVE SUMMARY</w:t>
      </w:r>
    </w:p>
    <w:p w:rsidR="00636B5A" w:rsidRDefault="00636B5A" w:rsidP="000A23FC">
      <w:pPr>
        <w:pStyle w:val="ListParagraph"/>
        <w:numPr>
          <w:ilvl w:val="1"/>
          <w:numId w:val="6"/>
        </w:numPr>
        <w:spacing w:line="480" w:lineRule="auto"/>
        <w:rPr>
          <w:rFonts w:ascii="Times New Roman" w:hAnsi="Times New Roman" w:cs="Times New Roman"/>
        </w:rPr>
      </w:pPr>
      <w:r w:rsidRPr="00363529">
        <w:rPr>
          <w:rFonts w:ascii="Times New Roman" w:hAnsi="Times New Roman" w:cs="Times New Roman"/>
        </w:rPr>
        <w:t>Abstract</w:t>
      </w:r>
    </w:p>
    <w:p w:rsidR="00636B5A" w:rsidRDefault="00636B5A" w:rsidP="002B4F84">
      <w:pPr>
        <w:spacing w:line="480" w:lineRule="auto"/>
        <w:ind w:firstLine="450"/>
        <w:rPr>
          <w:rFonts w:ascii="Times New Roman" w:hAnsi="Times New Roman" w:cs="Times New Roman"/>
          <w:sz w:val="24"/>
          <w:szCs w:val="24"/>
        </w:rPr>
      </w:pPr>
      <w:r w:rsidRPr="00636B5A">
        <w:rPr>
          <w:rFonts w:ascii="Times New Roman" w:hAnsi="Times New Roman" w:cs="Times New Roman"/>
          <w:sz w:val="24"/>
          <w:szCs w:val="24"/>
        </w:rPr>
        <w:t xml:space="preserve">With an estimated world production of capacity of 377,000 metric tons in 2006, Propionic Acid </w:t>
      </w:r>
      <w:r w:rsidR="002B4F84">
        <w:rPr>
          <w:rFonts w:ascii="Times New Roman" w:hAnsi="Times New Roman" w:cs="Times New Roman"/>
          <w:sz w:val="24"/>
          <w:szCs w:val="24"/>
        </w:rPr>
        <w:t>has become</w:t>
      </w:r>
      <w:r w:rsidR="002B4F84" w:rsidRPr="00636B5A">
        <w:rPr>
          <w:rFonts w:ascii="Times New Roman" w:hAnsi="Times New Roman" w:cs="Times New Roman"/>
          <w:sz w:val="24"/>
          <w:szCs w:val="24"/>
        </w:rPr>
        <w:t xml:space="preserve"> </w:t>
      </w:r>
      <w:r w:rsidRPr="00636B5A">
        <w:rPr>
          <w:rFonts w:ascii="Times New Roman" w:hAnsi="Times New Roman" w:cs="Times New Roman"/>
          <w:sz w:val="24"/>
          <w:szCs w:val="24"/>
        </w:rPr>
        <w:t>an important organic acid that does not receive much publicity. Propionic Acid</w:t>
      </w:r>
      <w:r w:rsidR="002B4F84">
        <w:rPr>
          <w:rFonts w:ascii="Times New Roman" w:hAnsi="Times New Roman" w:cs="Times New Roman"/>
          <w:sz w:val="24"/>
          <w:szCs w:val="24"/>
        </w:rPr>
        <w:t>,</w:t>
      </w:r>
      <w:r w:rsidRPr="00636B5A">
        <w:rPr>
          <w:rFonts w:ascii="Times New Roman" w:hAnsi="Times New Roman" w:cs="Times New Roman"/>
          <w:sz w:val="24"/>
          <w:szCs w:val="24"/>
        </w:rPr>
        <w:t xml:space="preserve"> which occurs naturally in apples, strawberries, grains, cheese, and human sweat</w:t>
      </w:r>
      <w:r w:rsidR="002B4F84">
        <w:rPr>
          <w:rFonts w:ascii="Times New Roman" w:hAnsi="Times New Roman" w:cs="Times New Roman"/>
          <w:sz w:val="24"/>
          <w:szCs w:val="24"/>
        </w:rPr>
        <w:t>,</w:t>
      </w:r>
      <w:r w:rsidRPr="00636B5A">
        <w:rPr>
          <w:rFonts w:ascii="Times New Roman" w:hAnsi="Times New Roman" w:cs="Times New Roman"/>
          <w:sz w:val="24"/>
          <w:szCs w:val="24"/>
        </w:rPr>
        <w:t xml:space="preserve"> is mainly used as a mold inhibitor for various animal feed and baked goods as well as a preservative in cheeses. It is also a significant precursor in many industrial processes such as pharmaceuticals, plastics, plasticizers, textile and rubber auxiliaries, dye intermediates, as well as flavorings and cosmetics. Our group has designed a chemical plant for the production of Propionic Acid with a projected output of 33,000 tons per year. The initial feedstock will comprise of Sygnas (a mixture of CO and H</w:t>
      </w:r>
      <w:r w:rsidRPr="00636B5A">
        <w:rPr>
          <w:rFonts w:ascii="Times New Roman" w:hAnsi="Times New Roman" w:cs="Times New Roman"/>
          <w:sz w:val="24"/>
          <w:szCs w:val="24"/>
        </w:rPr>
        <w:softHyphen/>
      </w:r>
      <w:r w:rsidRPr="00636B5A">
        <w:rPr>
          <w:rFonts w:ascii="Times New Roman" w:hAnsi="Times New Roman" w:cs="Times New Roman"/>
          <w:sz w:val="24"/>
          <w:szCs w:val="24"/>
          <w:vertAlign w:val="subscript"/>
        </w:rPr>
        <w:t>2</w:t>
      </w:r>
      <w:r w:rsidRPr="00636B5A">
        <w:rPr>
          <w:rFonts w:ascii="Times New Roman" w:hAnsi="Times New Roman" w:cs="Times New Roman"/>
          <w:sz w:val="24"/>
          <w:szCs w:val="24"/>
        </w:rPr>
        <w:t xml:space="preserve">) and Ethylene, which will react in a process known as carbonylation in the presence of a catalyst to produce Propionaldehyde. The Propionaldehyde will then be oxidized to produce Propionic Acid. The market demand for Propionic Acid is expected to grow at around 2.3% per year regardless of the state of the economy since food production and preservation is highly dependent upon it. With a steadily increasing market price and demand for Propionic Acid along with its marketability in other industrial processes combined with its high price relative to our cheaper reactants and catalysts should make the proposed plant a very economically feasible one.   </w:t>
      </w:r>
    </w:p>
    <w:p w:rsidR="0081358D" w:rsidRDefault="0081358D" w:rsidP="002B4F84">
      <w:pPr>
        <w:spacing w:line="480" w:lineRule="auto"/>
        <w:ind w:firstLine="450"/>
        <w:rPr>
          <w:rFonts w:ascii="Times New Roman" w:hAnsi="Times New Roman" w:cs="Times New Roman"/>
          <w:sz w:val="24"/>
          <w:szCs w:val="24"/>
        </w:rPr>
      </w:pPr>
    </w:p>
    <w:p w:rsidR="0081358D" w:rsidRDefault="0081358D" w:rsidP="002B4F84">
      <w:pPr>
        <w:spacing w:line="480" w:lineRule="auto"/>
        <w:ind w:firstLine="450"/>
        <w:rPr>
          <w:rFonts w:ascii="Times New Roman" w:hAnsi="Times New Roman" w:cs="Times New Roman"/>
          <w:sz w:val="24"/>
          <w:szCs w:val="24"/>
        </w:rPr>
      </w:pPr>
    </w:p>
    <w:p w:rsidR="0081358D" w:rsidRDefault="0081358D" w:rsidP="002B4F84">
      <w:pPr>
        <w:spacing w:line="480" w:lineRule="auto"/>
        <w:ind w:firstLine="450"/>
        <w:rPr>
          <w:rFonts w:ascii="Times New Roman" w:hAnsi="Times New Roman" w:cs="Times New Roman"/>
          <w:sz w:val="24"/>
          <w:szCs w:val="24"/>
        </w:rPr>
      </w:pPr>
    </w:p>
    <w:p w:rsidR="0081358D" w:rsidRDefault="0081358D" w:rsidP="002B4F84">
      <w:pPr>
        <w:spacing w:line="480" w:lineRule="auto"/>
        <w:ind w:firstLine="450"/>
        <w:rPr>
          <w:rFonts w:ascii="Times New Roman" w:hAnsi="Times New Roman" w:cs="Times New Roman"/>
          <w:sz w:val="24"/>
          <w:szCs w:val="24"/>
        </w:rPr>
      </w:pPr>
    </w:p>
    <w:p w:rsidR="00CA60DA" w:rsidRPr="00636B5A" w:rsidRDefault="00CA60DA" w:rsidP="002B4F84">
      <w:pPr>
        <w:spacing w:line="480" w:lineRule="auto"/>
        <w:ind w:firstLine="450"/>
        <w:rPr>
          <w:rFonts w:ascii="Times New Roman" w:hAnsi="Times New Roman" w:cs="Times New Roman"/>
          <w:sz w:val="24"/>
          <w:szCs w:val="24"/>
        </w:rPr>
      </w:pPr>
    </w:p>
    <w:p w:rsidR="00636B5A" w:rsidRPr="00363529" w:rsidRDefault="00636B5A" w:rsidP="00636B5A">
      <w:pPr>
        <w:pStyle w:val="ListParagraph"/>
        <w:numPr>
          <w:ilvl w:val="1"/>
          <w:numId w:val="6"/>
        </w:numPr>
        <w:rPr>
          <w:rFonts w:ascii="Times New Roman" w:hAnsi="Times New Roman" w:cs="Times New Roman"/>
        </w:rPr>
      </w:pPr>
    </w:p>
    <w:p w:rsidR="00636B5A" w:rsidRPr="00363529" w:rsidRDefault="00636B5A" w:rsidP="00636B5A">
      <w:pPr>
        <w:pStyle w:val="ListParagraph"/>
        <w:numPr>
          <w:ilvl w:val="0"/>
          <w:numId w:val="6"/>
        </w:numPr>
        <w:rPr>
          <w:rFonts w:ascii="Times New Roman" w:hAnsi="Times New Roman" w:cs="Times New Roman"/>
          <w:b/>
        </w:rPr>
      </w:pPr>
      <w:r w:rsidRPr="00363529">
        <w:rPr>
          <w:rFonts w:ascii="Times New Roman" w:hAnsi="Times New Roman" w:cs="Times New Roman"/>
          <w:b/>
        </w:rPr>
        <w:t xml:space="preserve">DISCUSSION </w:t>
      </w:r>
    </w:p>
    <w:p w:rsidR="00636B5A" w:rsidRPr="00363529" w:rsidRDefault="00636B5A" w:rsidP="00636B5A">
      <w:pPr>
        <w:pStyle w:val="ListParagraph"/>
        <w:numPr>
          <w:ilvl w:val="1"/>
          <w:numId w:val="6"/>
        </w:numPr>
        <w:rPr>
          <w:rFonts w:ascii="Times New Roman" w:hAnsi="Times New Roman" w:cs="Times New Roman"/>
          <w:b/>
        </w:rPr>
      </w:pPr>
      <w:r w:rsidRPr="00363529">
        <w:rPr>
          <w:rFonts w:ascii="Times New Roman" w:hAnsi="Times New Roman" w:cs="Times New Roman"/>
          <w:b/>
        </w:rPr>
        <w:t>Process Overview</w:t>
      </w:r>
    </w:p>
    <w:p w:rsidR="00636B5A" w:rsidRDefault="00DB6EDB" w:rsidP="00636B5A">
      <w:pPr>
        <w:numPr>
          <w:ilvl w:val="2"/>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Production of Propionaldehyde</w:t>
      </w:r>
    </w:p>
    <w:p w:rsidR="00DB6EDB" w:rsidRPr="00363529" w:rsidRDefault="00DB6EDB" w:rsidP="00DB6EDB">
      <w:pPr>
        <w:spacing w:after="0" w:line="240" w:lineRule="auto"/>
        <w:rPr>
          <w:rFonts w:ascii="Times New Roman" w:hAnsi="Times New Roman" w:cs="Times New Roman"/>
          <w:sz w:val="24"/>
          <w:szCs w:val="24"/>
        </w:rPr>
      </w:pPr>
    </w:p>
    <w:p w:rsidR="00636B5A" w:rsidRPr="00363529" w:rsidRDefault="00636B5A" w:rsidP="00636B5A">
      <w:pPr>
        <w:numPr>
          <w:ilvl w:val="2"/>
          <w:numId w:val="6"/>
        </w:numPr>
        <w:spacing w:after="0" w:line="240" w:lineRule="auto"/>
        <w:rPr>
          <w:rFonts w:ascii="Times New Roman" w:hAnsi="Times New Roman" w:cs="Times New Roman"/>
          <w:sz w:val="24"/>
          <w:szCs w:val="24"/>
        </w:rPr>
      </w:pPr>
      <w:r w:rsidRPr="00363529">
        <w:rPr>
          <w:rFonts w:ascii="Times New Roman" w:hAnsi="Times New Roman" w:cs="Times New Roman"/>
          <w:sz w:val="24"/>
          <w:szCs w:val="24"/>
        </w:rPr>
        <w:t>Oxidation of Propionaldehyde</w:t>
      </w:r>
    </w:p>
    <w:p w:rsidR="00636B5A" w:rsidRPr="00363529" w:rsidRDefault="00636B5A" w:rsidP="00636B5A">
      <w:pPr>
        <w:spacing w:after="0" w:line="240" w:lineRule="auto"/>
        <w:ind w:left="1890"/>
        <w:rPr>
          <w:rFonts w:ascii="Times New Roman" w:hAnsi="Times New Roman" w:cs="Times New Roman"/>
          <w:sz w:val="24"/>
          <w:szCs w:val="24"/>
        </w:rPr>
      </w:pPr>
    </w:p>
    <w:p w:rsidR="00636B5A" w:rsidRPr="00363529" w:rsidRDefault="00636B5A" w:rsidP="00636B5A">
      <w:pPr>
        <w:pStyle w:val="ListParagraph"/>
        <w:numPr>
          <w:ilvl w:val="0"/>
          <w:numId w:val="6"/>
        </w:numPr>
        <w:rPr>
          <w:rFonts w:ascii="Times New Roman" w:hAnsi="Times New Roman" w:cs="Times New Roman"/>
          <w:b/>
        </w:rPr>
      </w:pPr>
      <w:r w:rsidRPr="00363529">
        <w:rPr>
          <w:rFonts w:ascii="Times New Roman" w:hAnsi="Times New Roman" w:cs="Times New Roman"/>
          <w:b/>
        </w:rPr>
        <w:t xml:space="preserve">CONCLUSIONS AND RECOMMENDATIONS </w:t>
      </w:r>
    </w:p>
    <w:p w:rsidR="00636B5A" w:rsidRPr="00363529" w:rsidRDefault="00636B5A" w:rsidP="00636B5A">
      <w:pPr>
        <w:pStyle w:val="ListParagraph"/>
        <w:rPr>
          <w:rFonts w:ascii="Times New Roman" w:hAnsi="Times New Roman" w:cs="Times New Roman"/>
          <w:b/>
        </w:rPr>
      </w:pPr>
    </w:p>
    <w:p w:rsidR="00636B5A" w:rsidRPr="00363529" w:rsidRDefault="00636B5A" w:rsidP="00636B5A">
      <w:pPr>
        <w:pStyle w:val="ListParagraph"/>
        <w:numPr>
          <w:ilvl w:val="0"/>
          <w:numId w:val="6"/>
        </w:numPr>
        <w:rPr>
          <w:rFonts w:ascii="Times New Roman" w:hAnsi="Times New Roman" w:cs="Times New Roman"/>
          <w:b/>
        </w:rPr>
      </w:pPr>
      <w:r w:rsidRPr="00363529">
        <w:rPr>
          <w:rFonts w:ascii="Times New Roman" w:hAnsi="Times New Roman" w:cs="Times New Roman"/>
          <w:b/>
        </w:rPr>
        <w:t>Appendices</w:t>
      </w:r>
    </w:p>
    <w:p w:rsidR="00636B5A" w:rsidRPr="00363529"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Design Basis</w:t>
      </w:r>
    </w:p>
    <w:p w:rsidR="00636B5A" w:rsidRDefault="00636B5A" w:rsidP="00636B5A">
      <w:pPr>
        <w:pStyle w:val="ListParagraph"/>
        <w:numPr>
          <w:ilvl w:val="2"/>
          <w:numId w:val="6"/>
        </w:numPr>
        <w:rPr>
          <w:rFonts w:ascii="Times New Roman" w:hAnsi="Times New Roman" w:cs="Times New Roman"/>
        </w:rPr>
      </w:pPr>
      <w:r w:rsidRPr="00363529">
        <w:rPr>
          <w:rFonts w:ascii="Times New Roman" w:hAnsi="Times New Roman" w:cs="Times New Roman"/>
        </w:rPr>
        <w:t>Commercial Production</w:t>
      </w:r>
    </w:p>
    <w:p w:rsidR="007B7D9E" w:rsidRPr="007B7D9E" w:rsidRDefault="007B7D9E" w:rsidP="0081358D">
      <w:pPr>
        <w:spacing w:line="480" w:lineRule="auto"/>
        <w:ind w:firstLine="720"/>
        <w:rPr>
          <w:rFonts w:ascii="Times New Roman" w:hAnsi="Times New Roman" w:cs="Times New Roman"/>
          <w:sz w:val="24"/>
          <w:szCs w:val="24"/>
        </w:rPr>
      </w:pPr>
      <w:r w:rsidRPr="007B7D9E">
        <w:rPr>
          <w:rFonts w:ascii="Times New Roman" w:hAnsi="Times New Roman" w:cs="Times New Roman"/>
          <w:sz w:val="24"/>
          <w:szCs w:val="24"/>
        </w:rPr>
        <w:t>Propionic Acid</w:t>
      </w:r>
      <w:r w:rsidR="0081358D">
        <w:rPr>
          <w:rFonts w:ascii="Times New Roman" w:hAnsi="Times New Roman" w:cs="Times New Roman"/>
          <w:sz w:val="24"/>
          <w:szCs w:val="24"/>
        </w:rPr>
        <w:t>,</w:t>
      </w:r>
      <w:r w:rsidRPr="007B7D9E">
        <w:rPr>
          <w:rFonts w:ascii="Times New Roman" w:hAnsi="Times New Roman" w:cs="Times New Roman"/>
          <w:sz w:val="24"/>
          <w:szCs w:val="24"/>
        </w:rPr>
        <w:t xml:space="preserve"> which occurs naturally in apples, strawberries, grains, cheese, and human sweat</w:t>
      </w:r>
      <w:r w:rsidR="0081358D">
        <w:rPr>
          <w:rFonts w:ascii="Times New Roman" w:hAnsi="Times New Roman" w:cs="Times New Roman"/>
          <w:sz w:val="24"/>
          <w:szCs w:val="24"/>
        </w:rPr>
        <w:t>,</w:t>
      </w:r>
      <w:r w:rsidRPr="007B7D9E">
        <w:rPr>
          <w:rFonts w:ascii="Times New Roman" w:hAnsi="Times New Roman" w:cs="Times New Roman"/>
          <w:sz w:val="24"/>
          <w:szCs w:val="24"/>
        </w:rPr>
        <w:t xml:space="preserve"> is mainly used as a mold inhibitor for various animal feed and baked goods as well as a preservative in cheeses. It is also a significant precursor in many industrial processes such as pharmaceuticals, plastics, plasticizers, textile and rubber auxiliaries, dye intermediates, as well as flavorings and cosmetics.</w:t>
      </w:r>
    </w:p>
    <w:p w:rsidR="00636B5A" w:rsidRDefault="00636B5A" w:rsidP="000A23FC">
      <w:pPr>
        <w:pStyle w:val="ListParagraph"/>
        <w:numPr>
          <w:ilvl w:val="2"/>
          <w:numId w:val="6"/>
        </w:numPr>
        <w:spacing w:line="480" w:lineRule="auto"/>
        <w:rPr>
          <w:rFonts w:ascii="Times New Roman" w:hAnsi="Times New Roman" w:cs="Times New Roman"/>
        </w:rPr>
      </w:pPr>
      <w:r w:rsidRPr="00363529">
        <w:rPr>
          <w:rFonts w:ascii="Times New Roman" w:hAnsi="Times New Roman" w:cs="Times New Roman"/>
        </w:rPr>
        <w:t>Environmental Review</w:t>
      </w:r>
    </w:p>
    <w:p w:rsidR="00DB6EDB" w:rsidRDefault="00DB6EDB" w:rsidP="0063356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responsible engineers it becomes necessary to become concerned not only with how much money a process will be able to make but also with safety measures as well. </w:t>
      </w:r>
      <w:r w:rsidR="0081358D">
        <w:rPr>
          <w:rFonts w:ascii="Times New Roman" w:hAnsi="Times New Roman" w:cs="Times New Roman"/>
          <w:sz w:val="24"/>
          <w:szCs w:val="24"/>
        </w:rPr>
        <w:t>Although the safety of workers in a plant is vital, the focal point of this section is</w:t>
      </w:r>
      <w:r w:rsidR="0063356C">
        <w:rPr>
          <w:rFonts w:ascii="Times New Roman" w:hAnsi="Times New Roman" w:cs="Times New Roman"/>
          <w:sz w:val="24"/>
          <w:szCs w:val="24"/>
        </w:rPr>
        <w:t xml:space="preserve"> on environmental safety</w:t>
      </w:r>
      <w:r>
        <w:rPr>
          <w:rFonts w:ascii="Times New Roman" w:hAnsi="Times New Roman" w:cs="Times New Roman"/>
          <w:sz w:val="24"/>
          <w:szCs w:val="24"/>
        </w:rPr>
        <w:t>. Engineers have an ethical responsibility to ensure that in their efforts to improve the quality of life for mankind that a paradox is not created.</w:t>
      </w:r>
    </w:p>
    <w:p w:rsidR="007B7D9E" w:rsidRDefault="007B7D9E" w:rsidP="00175DCF">
      <w:pPr>
        <w:spacing w:line="480" w:lineRule="auto"/>
        <w:ind w:firstLine="720"/>
        <w:rPr>
          <w:rFonts w:ascii="Times New Roman" w:hAnsi="Times New Roman" w:cs="Times New Roman"/>
          <w:sz w:val="24"/>
          <w:szCs w:val="24"/>
        </w:rPr>
      </w:pPr>
      <w:r w:rsidRPr="007B7D9E">
        <w:rPr>
          <w:rFonts w:ascii="Times New Roman" w:hAnsi="Times New Roman" w:cs="Times New Roman"/>
          <w:sz w:val="24"/>
          <w:szCs w:val="24"/>
        </w:rPr>
        <w:t xml:space="preserve">Industrially, the majority of Propionic Acid is used as a bactericide and fungicide to protect hay and grains that are being stored as well as an ingredient for pesticides. </w:t>
      </w:r>
      <w:r w:rsidR="001D5D51">
        <w:rPr>
          <w:rFonts w:ascii="Times New Roman" w:hAnsi="Times New Roman" w:cs="Times New Roman"/>
          <w:sz w:val="24"/>
          <w:szCs w:val="24"/>
        </w:rPr>
        <w:t>This is possible because it has been EPA certified to have</w:t>
      </w:r>
      <w:r w:rsidRPr="007B7D9E">
        <w:rPr>
          <w:rFonts w:ascii="Times New Roman" w:hAnsi="Times New Roman" w:cs="Times New Roman"/>
          <w:sz w:val="24"/>
          <w:szCs w:val="24"/>
        </w:rPr>
        <w:t xml:space="preserve"> low toxicity to fish, invertebrates, birds and mammals.</w:t>
      </w:r>
      <w:r w:rsidR="001D5D51">
        <w:rPr>
          <w:rFonts w:ascii="Times New Roman" w:hAnsi="Times New Roman" w:cs="Times New Roman"/>
          <w:sz w:val="24"/>
          <w:szCs w:val="24"/>
        </w:rPr>
        <w:t xml:space="preserve"> Propionic acid is used primarily indoors </w:t>
      </w:r>
      <w:r w:rsidR="0063356C">
        <w:rPr>
          <w:rFonts w:ascii="Times New Roman" w:hAnsi="Times New Roman" w:cs="Times New Roman"/>
          <w:sz w:val="24"/>
          <w:szCs w:val="24"/>
        </w:rPr>
        <w:t>with a minimal</w:t>
      </w:r>
      <w:r w:rsidR="0063356C">
        <w:rPr>
          <w:rFonts w:ascii="Times New Roman" w:hAnsi="Times New Roman" w:cs="Times New Roman"/>
          <w:sz w:val="24"/>
          <w:szCs w:val="24"/>
        </w:rPr>
        <w:t xml:space="preserve"> </w:t>
      </w:r>
      <w:r w:rsidR="001D5D51">
        <w:rPr>
          <w:rFonts w:ascii="Times New Roman" w:hAnsi="Times New Roman" w:cs="Times New Roman"/>
          <w:sz w:val="24"/>
          <w:szCs w:val="24"/>
        </w:rPr>
        <w:t>use outdoors</w:t>
      </w:r>
      <w:r w:rsidR="0063356C">
        <w:rPr>
          <w:rFonts w:ascii="Times New Roman" w:hAnsi="Times New Roman" w:cs="Times New Roman"/>
          <w:sz w:val="24"/>
          <w:szCs w:val="24"/>
        </w:rPr>
        <w:t xml:space="preserve">.. </w:t>
      </w:r>
      <w:r w:rsidR="001D5D51">
        <w:rPr>
          <w:rFonts w:ascii="Times New Roman" w:hAnsi="Times New Roman" w:cs="Times New Roman"/>
          <w:sz w:val="24"/>
          <w:szCs w:val="24"/>
        </w:rPr>
        <w:t xml:space="preserve"> </w:t>
      </w:r>
      <w:r w:rsidR="0063356C">
        <w:rPr>
          <w:rFonts w:ascii="Times New Roman" w:hAnsi="Times New Roman" w:cs="Times New Roman"/>
          <w:sz w:val="24"/>
          <w:szCs w:val="24"/>
        </w:rPr>
        <w:t>W</w:t>
      </w:r>
      <w:r w:rsidR="001D5D51">
        <w:rPr>
          <w:rFonts w:ascii="Times New Roman" w:hAnsi="Times New Roman" w:cs="Times New Roman"/>
          <w:sz w:val="24"/>
          <w:szCs w:val="24"/>
        </w:rPr>
        <w:t xml:space="preserve">hen used outdoors, Propionic acid </w:t>
      </w:r>
      <w:r w:rsidR="0063356C">
        <w:rPr>
          <w:rFonts w:ascii="Times New Roman" w:hAnsi="Times New Roman" w:cs="Times New Roman"/>
          <w:sz w:val="24"/>
          <w:szCs w:val="24"/>
        </w:rPr>
        <w:t>is</w:t>
      </w:r>
      <w:r w:rsidR="0063356C">
        <w:rPr>
          <w:rFonts w:ascii="Times New Roman" w:hAnsi="Times New Roman" w:cs="Times New Roman"/>
          <w:sz w:val="24"/>
          <w:szCs w:val="24"/>
        </w:rPr>
        <w:t xml:space="preserve"> </w:t>
      </w:r>
      <w:r w:rsidR="001D5D51">
        <w:rPr>
          <w:rFonts w:ascii="Times New Roman" w:hAnsi="Times New Roman" w:cs="Times New Roman"/>
          <w:sz w:val="24"/>
          <w:szCs w:val="24"/>
        </w:rPr>
        <w:t xml:space="preserve">metabolized by organisms into harmless components and has thus been deemed not harmful to the environment. Propionic acid is non-mutagenic and has overall </w:t>
      </w:r>
      <w:r w:rsidR="001D5D51">
        <w:rPr>
          <w:rFonts w:ascii="Times New Roman" w:hAnsi="Times New Roman" w:cs="Times New Roman"/>
          <w:sz w:val="24"/>
          <w:szCs w:val="24"/>
        </w:rPr>
        <w:lastRenderedPageBreak/>
        <w:t xml:space="preserve">been observed to not be harmful. </w:t>
      </w:r>
      <w:r w:rsidR="00DE34DC">
        <w:rPr>
          <w:rFonts w:ascii="Times New Roman" w:hAnsi="Times New Roman" w:cs="Times New Roman"/>
          <w:sz w:val="24"/>
          <w:szCs w:val="24"/>
        </w:rPr>
        <w:t>Contact with concentrated solutions of Propionic acid</w:t>
      </w:r>
      <w:r w:rsidR="007D1BF2">
        <w:rPr>
          <w:rFonts w:ascii="Times New Roman" w:hAnsi="Times New Roman" w:cs="Times New Roman"/>
          <w:sz w:val="24"/>
          <w:szCs w:val="24"/>
        </w:rPr>
        <w:t>;</w:t>
      </w:r>
      <w:r w:rsidR="00DE34DC">
        <w:rPr>
          <w:rFonts w:ascii="Times New Roman" w:hAnsi="Times New Roman" w:cs="Times New Roman"/>
          <w:sz w:val="24"/>
          <w:szCs w:val="24"/>
        </w:rPr>
        <w:t xml:space="preserve"> however, may cause damage to eye and bodily membranes as the solution is corrosive. Protective clothing should be used when handling the compound in its purer forms.</w:t>
      </w:r>
    </w:p>
    <w:p w:rsidR="000A23FC" w:rsidRPr="007B7D9E" w:rsidRDefault="000A23FC" w:rsidP="008E1201">
      <w:pPr>
        <w:spacing w:line="480" w:lineRule="auto"/>
        <w:ind w:firstLine="720"/>
        <w:rPr>
          <w:rFonts w:ascii="Times New Roman" w:hAnsi="Times New Roman" w:cs="Times New Roman"/>
          <w:sz w:val="24"/>
          <w:szCs w:val="24"/>
        </w:rPr>
      </w:pPr>
      <w:r>
        <w:rPr>
          <w:rFonts w:ascii="Times New Roman" w:hAnsi="Times New Roman" w:cs="Times New Roman"/>
          <w:sz w:val="24"/>
          <w:szCs w:val="24"/>
        </w:rPr>
        <w:t>Propionaldehyde is the intermediate product produced in the two step reaction</w:t>
      </w:r>
      <w:r w:rsidR="007D1BF2">
        <w:rPr>
          <w:rFonts w:ascii="Times New Roman" w:hAnsi="Times New Roman" w:cs="Times New Roman"/>
          <w:sz w:val="24"/>
          <w:szCs w:val="24"/>
        </w:rPr>
        <w:t xml:space="preserve"> in our process.</w:t>
      </w:r>
      <w:r>
        <w:rPr>
          <w:rFonts w:ascii="Times New Roman" w:hAnsi="Times New Roman" w:cs="Times New Roman"/>
          <w:sz w:val="24"/>
          <w:szCs w:val="24"/>
        </w:rPr>
        <w:t xml:space="preserve"> </w:t>
      </w:r>
      <w:r w:rsidR="007D1BF2">
        <w:rPr>
          <w:rFonts w:ascii="Times New Roman" w:hAnsi="Times New Roman" w:cs="Times New Roman"/>
          <w:sz w:val="24"/>
          <w:szCs w:val="24"/>
        </w:rPr>
        <w:t xml:space="preserve">Since </w:t>
      </w:r>
      <w:r>
        <w:rPr>
          <w:rFonts w:ascii="Times New Roman" w:hAnsi="Times New Roman" w:cs="Times New Roman"/>
          <w:sz w:val="24"/>
          <w:szCs w:val="24"/>
        </w:rPr>
        <w:t xml:space="preserve">it is only available in small amounts in the final product it is necessary to know as much about </w:t>
      </w:r>
      <w:r w:rsidR="007D1BF2">
        <w:rPr>
          <w:rFonts w:ascii="Times New Roman" w:hAnsi="Times New Roman" w:cs="Times New Roman"/>
          <w:sz w:val="24"/>
          <w:szCs w:val="24"/>
        </w:rPr>
        <w:t>it</w:t>
      </w:r>
      <w:r>
        <w:rPr>
          <w:rFonts w:ascii="Times New Roman" w:hAnsi="Times New Roman" w:cs="Times New Roman"/>
          <w:sz w:val="24"/>
          <w:szCs w:val="24"/>
        </w:rPr>
        <w:t xml:space="preserve"> as possible. Propionaldehyde, according to the EPA, is not a carcinogen, nor </w:t>
      </w:r>
      <w:r w:rsidR="00D85327">
        <w:rPr>
          <w:rFonts w:ascii="Times New Roman" w:hAnsi="Times New Roman" w:cs="Times New Roman"/>
          <w:sz w:val="24"/>
          <w:szCs w:val="24"/>
        </w:rPr>
        <w:t>does it have any reproductive effects on humans. Chronic effects</w:t>
      </w:r>
      <w:r w:rsidR="007D1BF2">
        <w:rPr>
          <w:rFonts w:ascii="Times New Roman" w:hAnsi="Times New Roman" w:cs="Times New Roman"/>
          <w:sz w:val="24"/>
          <w:szCs w:val="24"/>
        </w:rPr>
        <w:t xml:space="preserve"> which are</w:t>
      </w:r>
      <w:r w:rsidR="00D85327">
        <w:rPr>
          <w:rFonts w:ascii="Times New Roman" w:hAnsi="Times New Roman" w:cs="Times New Roman"/>
          <w:sz w:val="24"/>
          <w:szCs w:val="24"/>
        </w:rPr>
        <w:t xml:space="preserve"> adverse effects on the body with symptoms that develop slowly due to prolonged exposure to something harmful and do not subside once the exposure is no more, are</w:t>
      </w:r>
      <w:r w:rsidR="007D1BF2">
        <w:rPr>
          <w:rFonts w:ascii="Times New Roman" w:hAnsi="Times New Roman" w:cs="Times New Roman"/>
          <w:sz w:val="24"/>
          <w:szCs w:val="24"/>
        </w:rPr>
        <w:t xml:space="preserve"> also</w:t>
      </w:r>
      <w:r w:rsidR="00D85327">
        <w:rPr>
          <w:rFonts w:ascii="Times New Roman" w:hAnsi="Times New Roman" w:cs="Times New Roman"/>
          <w:sz w:val="24"/>
          <w:szCs w:val="24"/>
        </w:rPr>
        <w:t xml:space="preserve"> not associated with exposure to Propionaldehyde. Acute effects</w:t>
      </w:r>
      <w:r w:rsidR="008E1201">
        <w:rPr>
          <w:rFonts w:ascii="Times New Roman" w:hAnsi="Times New Roman" w:cs="Times New Roman"/>
          <w:sz w:val="24"/>
          <w:szCs w:val="24"/>
        </w:rPr>
        <w:t>,</w:t>
      </w:r>
      <w:r w:rsidR="00D85327">
        <w:rPr>
          <w:rFonts w:ascii="Times New Roman" w:hAnsi="Times New Roman" w:cs="Times New Roman"/>
          <w:sz w:val="24"/>
          <w:szCs w:val="24"/>
        </w:rPr>
        <w:t xml:space="preserve"> on the other hand, </w:t>
      </w:r>
      <w:r w:rsidR="008E1201">
        <w:rPr>
          <w:rFonts w:ascii="Times New Roman" w:hAnsi="Times New Roman" w:cs="Times New Roman"/>
          <w:sz w:val="24"/>
          <w:szCs w:val="24"/>
        </w:rPr>
        <w:t xml:space="preserve">are </w:t>
      </w:r>
      <w:r w:rsidR="00D85327">
        <w:rPr>
          <w:rFonts w:ascii="Times New Roman" w:hAnsi="Times New Roman" w:cs="Times New Roman"/>
          <w:sz w:val="24"/>
          <w:szCs w:val="24"/>
        </w:rPr>
        <w:t>adverse effects that subside once exposure is terminated</w:t>
      </w:r>
      <w:r w:rsidR="008E1201">
        <w:rPr>
          <w:rFonts w:ascii="Times New Roman" w:hAnsi="Times New Roman" w:cs="Times New Roman"/>
          <w:sz w:val="24"/>
          <w:szCs w:val="24"/>
        </w:rPr>
        <w:t>.   Some</w:t>
      </w:r>
      <w:r w:rsidR="00D85327">
        <w:rPr>
          <w:rFonts w:ascii="Times New Roman" w:hAnsi="Times New Roman" w:cs="Times New Roman"/>
          <w:sz w:val="24"/>
          <w:szCs w:val="24"/>
        </w:rPr>
        <w:t xml:space="preserve"> results</w:t>
      </w:r>
      <w:r w:rsidR="008E1201">
        <w:rPr>
          <w:rFonts w:ascii="Times New Roman" w:hAnsi="Times New Roman" w:cs="Times New Roman"/>
          <w:sz w:val="24"/>
          <w:szCs w:val="24"/>
        </w:rPr>
        <w:t xml:space="preserve"> of acute effects</w:t>
      </w:r>
      <w:r w:rsidR="00D85327">
        <w:rPr>
          <w:rFonts w:ascii="Times New Roman" w:hAnsi="Times New Roman" w:cs="Times New Roman"/>
          <w:sz w:val="24"/>
          <w:szCs w:val="24"/>
        </w:rPr>
        <w:t xml:space="preserve"> have proved to be inconclusive in human</w:t>
      </w:r>
      <w:r w:rsidR="008E1201">
        <w:rPr>
          <w:rFonts w:ascii="Times New Roman" w:hAnsi="Times New Roman" w:cs="Times New Roman"/>
          <w:sz w:val="24"/>
          <w:szCs w:val="24"/>
        </w:rPr>
        <w:t>s</w:t>
      </w:r>
      <w:r w:rsidR="00D85327">
        <w:rPr>
          <w:rFonts w:ascii="Times New Roman" w:hAnsi="Times New Roman" w:cs="Times New Roman"/>
          <w:sz w:val="24"/>
          <w:szCs w:val="24"/>
        </w:rPr>
        <w:t xml:space="preserve"> though animals have shown moderate to acute toxicity to the substance.</w:t>
      </w:r>
    </w:p>
    <w:p w:rsidR="007B7D9E" w:rsidRPr="007B7D9E" w:rsidDel="00443EEA" w:rsidRDefault="007B7D9E" w:rsidP="007B7D9E">
      <w:pPr>
        <w:spacing w:line="480" w:lineRule="auto"/>
        <w:rPr>
          <w:del w:id="0" w:author="Sabah" w:date="2011-03-31T16:31:00Z"/>
          <w:rFonts w:ascii="Times New Roman" w:hAnsi="Times New Roman" w:cs="Times New Roman"/>
          <w:sz w:val="24"/>
          <w:szCs w:val="24"/>
        </w:rPr>
      </w:pPr>
      <w:del w:id="1" w:author="Sabah" w:date="2011-03-31T16:31:00Z">
        <w:r w:rsidRPr="001D5D51" w:rsidDel="00443EEA">
          <w:rPr>
            <w:rFonts w:ascii="Times New Roman" w:hAnsi="Times New Roman" w:cs="Times New Roman"/>
            <w:sz w:val="24"/>
            <w:szCs w:val="24"/>
            <w:highlight w:val="green"/>
          </w:rPr>
          <w:delText>Nickel Carbonyl: Although Nickel Carbonyl is an industrial standard for the carbonylation of ethylene it is a very dangerous substance. EPA classifies Propionic Acid as group 2B – Probable Human Carcinogen and the OSHA Permissible Exposure Limit (PEL) is 1 part per billion. Sulfur poisons this class, but we are requiring that team Foxtrot remove as much Sulfur as possible.</w:delText>
        </w:r>
      </w:del>
    </w:p>
    <w:p w:rsidR="003A1B73" w:rsidRDefault="003A1B73" w:rsidP="00E9264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Rhodium is a very rare platinum group element. It is combustible in dust when </w:t>
      </w:r>
      <w:r w:rsidR="003176F6">
        <w:rPr>
          <w:rFonts w:ascii="Times New Roman" w:hAnsi="Times New Roman" w:cs="Times New Roman"/>
          <w:sz w:val="24"/>
          <w:szCs w:val="24"/>
        </w:rPr>
        <w:t>i</w:t>
      </w:r>
      <w:r w:rsidR="003176F6">
        <w:rPr>
          <w:rFonts w:ascii="Times New Roman" w:hAnsi="Times New Roman" w:cs="Times New Roman"/>
          <w:sz w:val="24"/>
          <w:szCs w:val="24"/>
        </w:rPr>
        <w:t xml:space="preserve">t is </w:t>
      </w:r>
      <w:r w:rsidR="004F560F">
        <w:rPr>
          <w:rFonts w:ascii="Times New Roman" w:hAnsi="Times New Roman" w:cs="Times New Roman"/>
          <w:sz w:val="24"/>
          <w:szCs w:val="24"/>
        </w:rPr>
        <w:t>in powder</w:t>
      </w:r>
      <w:r>
        <w:rPr>
          <w:rFonts w:ascii="Times New Roman" w:hAnsi="Times New Roman" w:cs="Times New Roman"/>
          <w:sz w:val="24"/>
          <w:szCs w:val="24"/>
        </w:rPr>
        <w:t xml:space="preserve"> form. Rhodium is quite toxic if inhaled</w:t>
      </w:r>
      <w:r w:rsidR="001C4AA0">
        <w:rPr>
          <w:rFonts w:ascii="Times New Roman" w:hAnsi="Times New Roman" w:cs="Times New Roman"/>
          <w:sz w:val="24"/>
          <w:szCs w:val="24"/>
        </w:rPr>
        <w:t xml:space="preserve">, though this will not be a problem </w:t>
      </w:r>
      <w:r w:rsidR="003176F6">
        <w:rPr>
          <w:rFonts w:ascii="Times New Roman" w:hAnsi="Times New Roman" w:cs="Times New Roman"/>
          <w:sz w:val="24"/>
          <w:szCs w:val="24"/>
        </w:rPr>
        <w:t>since</w:t>
      </w:r>
      <w:r w:rsidR="003176F6">
        <w:rPr>
          <w:rFonts w:ascii="Times New Roman" w:hAnsi="Times New Roman" w:cs="Times New Roman"/>
          <w:sz w:val="24"/>
          <w:szCs w:val="24"/>
        </w:rPr>
        <w:t xml:space="preserve"> </w:t>
      </w:r>
      <w:r w:rsidR="001C4AA0">
        <w:rPr>
          <w:rFonts w:ascii="Times New Roman" w:hAnsi="Times New Roman" w:cs="Times New Roman"/>
          <w:sz w:val="24"/>
          <w:szCs w:val="24"/>
        </w:rPr>
        <w:t xml:space="preserve">the Rhodium based catalyst will be used on graphite supports and immobilized in a packed bed. </w:t>
      </w:r>
      <w:r w:rsidR="00E9264D">
        <w:rPr>
          <w:rFonts w:ascii="Times New Roman" w:hAnsi="Times New Roman" w:cs="Times New Roman"/>
          <w:sz w:val="24"/>
          <w:szCs w:val="24"/>
        </w:rPr>
        <w:t>To our advantage</w:t>
      </w:r>
      <w:r w:rsidR="004F560F">
        <w:rPr>
          <w:rFonts w:ascii="Times New Roman" w:hAnsi="Times New Roman" w:cs="Times New Roman"/>
          <w:sz w:val="24"/>
          <w:szCs w:val="24"/>
        </w:rPr>
        <w:t>, very</w:t>
      </w:r>
      <w:r w:rsidR="001C4AA0">
        <w:rPr>
          <w:rFonts w:ascii="Times New Roman" w:hAnsi="Times New Roman" w:cs="Times New Roman"/>
          <w:sz w:val="24"/>
          <w:szCs w:val="24"/>
        </w:rPr>
        <w:t xml:space="preserve"> little handling of Rhodium will be necessary as it is also a skin irritant. There are very strict regulations as how to dispose of Rhodium. </w:t>
      </w:r>
      <w:r w:rsidR="00E9264D">
        <w:rPr>
          <w:rFonts w:ascii="Times New Roman" w:hAnsi="Times New Roman" w:cs="Times New Roman"/>
          <w:sz w:val="24"/>
          <w:szCs w:val="24"/>
        </w:rPr>
        <w:t>Since</w:t>
      </w:r>
      <w:r w:rsidR="001C4AA0">
        <w:rPr>
          <w:rFonts w:ascii="Times New Roman" w:hAnsi="Times New Roman" w:cs="Times New Roman"/>
          <w:sz w:val="24"/>
          <w:szCs w:val="24"/>
        </w:rPr>
        <w:t xml:space="preserve"> Rhodium is a very rare element is it unknown whether or not it is harmful to the environment, and is not currently classified as </w:t>
      </w:r>
      <w:r w:rsidR="00E9264D">
        <w:rPr>
          <w:rFonts w:ascii="Times New Roman" w:hAnsi="Times New Roman" w:cs="Times New Roman"/>
          <w:sz w:val="24"/>
          <w:szCs w:val="24"/>
        </w:rPr>
        <w:t>environmentally harmful</w:t>
      </w:r>
      <w:r w:rsidR="001C4AA0">
        <w:rPr>
          <w:rFonts w:ascii="Times New Roman" w:hAnsi="Times New Roman" w:cs="Times New Roman"/>
          <w:sz w:val="24"/>
          <w:szCs w:val="24"/>
        </w:rPr>
        <w:t>.</w:t>
      </w:r>
    </w:p>
    <w:p w:rsidR="007B7D9E" w:rsidRPr="007B7D9E" w:rsidRDefault="000A5537" w:rsidP="000A553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Cobalt </w:t>
      </w:r>
      <w:r w:rsidR="00E9264D">
        <w:rPr>
          <w:rFonts w:ascii="Times New Roman" w:hAnsi="Times New Roman" w:cs="Times New Roman"/>
          <w:sz w:val="24"/>
          <w:szCs w:val="24"/>
        </w:rPr>
        <w:t xml:space="preserve">halide </w:t>
      </w:r>
      <w:r>
        <w:rPr>
          <w:rFonts w:ascii="Times New Roman" w:hAnsi="Times New Roman" w:cs="Times New Roman"/>
          <w:sz w:val="24"/>
          <w:szCs w:val="24"/>
        </w:rPr>
        <w:t>c</w:t>
      </w:r>
      <w:r w:rsidR="007B7D9E" w:rsidRPr="007B7D9E">
        <w:rPr>
          <w:rFonts w:ascii="Times New Roman" w:hAnsi="Times New Roman" w:cs="Times New Roman"/>
          <w:sz w:val="24"/>
          <w:szCs w:val="24"/>
        </w:rPr>
        <w:t xml:space="preserve">atalyst is </w:t>
      </w:r>
      <w:r>
        <w:rPr>
          <w:rFonts w:ascii="Times New Roman" w:hAnsi="Times New Roman" w:cs="Times New Roman"/>
          <w:sz w:val="24"/>
          <w:szCs w:val="24"/>
        </w:rPr>
        <w:t>used in the oxidation of Propionaldehyde to Propionic acid</w:t>
      </w:r>
      <w:r w:rsidR="007B7D9E" w:rsidRPr="007B7D9E">
        <w:rPr>
          <w:rFonts w:ascii="Times New Roman" w:hAnsi="Times New Roman" w:cs="Times New Roman"/>
          <w:sz w:val="24"/>
          <w:szCs w:val="24"/>
        </w:rPr>
        <w:t>.</w:t>
      </w:r>
      <w:r>
        <w:rPr>
          <w:rFonts w:ascii="Times New Roman" w:hAnsi="Times New Roman" w:cs="Times New Roman"/>
          <w:sz w:val="24"/>
          <w:szCs w:val="24"/>
        </w:rPr>
        <w:t xml:space="preserve"> </w:t>
      </w:r>
      <w:r w:rsidR="009056A5">
        <w:rPr>
          <w:rFonts w:ascii="Times New Roman" w:hAnsi="Times New Roman" w:cs="Times New Roman"/>
          <w:sz w:val="24"/>
          <w:szCs w:val="24"/>
        </w:rPr>
        <w:t xml:space="preserve">Cobalt Iodide generally has a low toxicity; however, there are acute and chronic effects when exposed to larger amounts of Cobalt </w:t>
      </w:r>
      <w:r w:rsidR="00E9264D">
        <w:rPr>
          <w:rFonts w:ascii="Times New Roman" w:hAnsi="Times New Roman" w:cs="Times New Roman"/>
          <w:sz w:val="24"/>
          <w:szCs w:val="24"/>
        </w:rPr>
        <w:t>I</w:t>
      </w:r>
      <w:r w:rsidR="009056A5">
        <w:rPr>
          <w:rFonts w:ascii="Times New Roman" w:hAnsi="Times New Roman" w:cs="Times New Roman"/>
          <w:sz w:val="24"/>
          <w:szCs w:val="24"/>
        </w:rPr>
        <w:t>odide.</w:t>
      </w:r>
      <w:r w:rsidR="00336CDE">
        <w:rPr>
          <w:rFonts w:ascii="Times New Roman" w:hAnsi="Times New Roman" w:cs="Times New Roman"/>
          <w:sz w:val="24"/>
          <w:szCs w:val="24"/>
        </w:rPr>
        <w:t xml:space="preserve"> Acute effects include: shortness of breath, systemic </w:t>
      </w:r>
      <w:r w:rsidR="00336CDE">
        <w:rPr>
          <w:rFonts w:ascii="Times New Roman" w:hAnsi="Times New Roman" w:cs="Times New Roman"/>
          <w:sz w:val="24"/>
          <w:szCs w:val="24"/>
        </w:rPr>
        <w:lastRenderedPageBreak/>
        <w:t xml:space="preserve">effects, skin irritation, eye irritation, and cornea damage. Chronic effects include: respiratory sensitivity, nodular fibrosis, thyroid disease, </w:t>
      </w:r>
      <w:r w:rsidR="008641EA">
        <w:rPr>
          <w:rFonts w:ascii="Times New Roman" w:hAnsi="Times New Roman" w:cs="Times New Roman"/>
          <w:sz w:val="24"/>
          <w:szCs w:val="24"/>
        </w:rPr>
        <w:t>pimples, boils, black and blue spots, hives, and blisters. The probability of these effects occurring is minimal as contact with the chemical is extremely limited and controlled. Operation of Cobalt Iodide will not be performed without safety clothing and a breathing apparatus.</w:t>
      </w:r>
    </w:p>
    <w:p w:rsidR="00636B5A" w:rsidRDefault="00636B5A" w:rsidP="008641EA">
      <w:pPr>
        <w:pStyle w:val="ListParagraph"/>
        <w:numPr>
          <w:ilvl w:val="2"/>
          <w:numId w:val="6"/>
        </w:numPr>
        <w:spacing w:line="480" w:lineRule="auto"/>
        <w:rPr>
          <w:rFonts w:ascii="Times New Roman" w:hAnsi="Times New Roman" w:cs="Times New Roman"/>
        </w:rPr>
      </w:pPr>
      <w:r w:rsidRPr="00363529">
        <w:rPr>
          <w:rFonts w:ascii="Times New Roman" w:hAnsi="Times New Roman" w:cs="Times New Roman"/>
        </w:rPr>
        <w:t>Specifications to Meet Industry Standards</w:t>
      </w:r>
    </w:p>
    <w:p w:rsidR="008641EA" w:rsidRPr="00054DFB" w:rsidRDefault="008641EA" w:rsidP="00054DFB">
      <w:pPr>
        <w:spacing w:line="480" w:lineRule="auto"/>
        <w:ind w:firstLine="720"/>
        <w:rPr>
          <w:rFonts w:ascii="Times New Roman" w:hAnsi="Times New Roman" w:cs="Times New Roman"/>
          <w:sz w:val="24"/>
          <w:szCs w:val="24"/>
        </w:rPr>
      </w:pPr>
      <w:r w:rsidRPr="00054DFB">
        <w:rPr>
          <w:rFonts w:ascii="Times New Roman" w:hAnsi="Times New Roman" w:cs="Times New Roman"/>
          <w:sz w:val="24"/>
          <w:szCs w:val="24"/>
        </w:rPr>
        <w:t>The industry standard for Propionic acid is currently a</w:t>
      </w:r>
      <w:r w:rsidR="00054DFB">
        <w:rPr>
          <w:rFonts w:ascii="Times New Roman" w:hAnsi="Times New Roman" w:cs="Times New Roman"/>
          <w:sz w:val="24"/>
          <w:szCs w:val="24"/>
        </w:rPr>
        <w:t>t</w:t>
      </w:r>
      <w:r w:rsidRPr="00054DFB">
        <w:rPr>
          <w:rFonts w:ascii="Times New Roman" w:hAnsi="Times New Roman" w:cs="Times New Roman"/>
          <w:sz w:val="24"/>
          <w:szCs w:val="24"/>
        </w:rPr>
        <w:t xml:space="preserve"> 99.5 mol% purity. In order to achieve this goal</w:t>
      </w:r>
      <w:r w:rsidR="000638B4" w:rsidRPr="00054DFB">
        <w:rPr>
          <w:rFonts w:ascii="Times New Roman" w:hAnsi="Times New Roman" w:cs="Times New Roman"/>
          <w:sz w:val="24"/>
          <w:szCs w:val="24"/>
        </w:rPr>
        <w:t xml:space="preserve"> the product will be separated many times throughout the process before reaching a distillation column </w:t>
      </w:r>
      <w:r w:rsidR="00054DFB">
        <w:rPr>
          <w:rFonts w:ascii="Times New Roman" w:hAnsi="Times New Roman" w:cs="Times New Roman"/>
          <w:sz w:val="24"/>
          <w:szCs w:val="24"/>
        </w:rPr>
        <w:t>where</w:t>
      </w:r>
      <w:r w:rsidR="000638B4" w:rsidRPr="00054DFB">
        <w:rPr>
          <w:rFonts w:ascii="Times New Roman" w:hAnsi="Times New Roman" w:cs="Times New Roman"/>
          <w:sz w:val="24"/>
          <w:szCs w:val="24"/>
        </w:rPr>
        <w:t xml:space="preserve"> the final product </w:t>
      </w:r>
      <w:r w:rsidR="00054DFB">
        <w:rPr>
          <w:rFonts w:ascii="Times New Roman" w:hAnsi="Times New Roman" w:cs="Times New Roman"/>
          <w:sz w:val="24"/>
          <w:szCs w:val="24"/>
        </w:rPr>
        <w:t>is</w:t>
      </w:r>
      <w:r w:rsidR="000638B4" w:rsidRPr="00054DFB">
        <w:rPr>
          <w:rFonts w:ascii="Times New Roman" w:hAnsi="Times New Roman" w:cs="Times New Roman"/>
          <w:sz w:val="24"/>
          <w:szCs w:val="24"/>
        </w:rPr>
        <w:t xml:space="preserve"> obtained. The column was designed around the basis of having a 99.5% purity of Propionic acid.</w:t>
      </w:r>
    </w:p>
    <w:p w:rsidR="00636B5A" w:rsidRDefault="00636B5A" w:rsidP="001650CD">
      <w:pPr>
        <w:pStyle w:val="ListParagraph"/>
        <w:numPr>
          <w:ilvl w:val="2"/>
          <w:numId w:val="6"/>
        </w:numPr>
        <w:spacing w:line="480" w:lineRule="auto"/>
        <w:rPr>
          <w:rFonts w:ascii="Times New Roman" w:hAnsi="Times New Roman" w:cs="Times New Roman"/>
        </w:rPr>
      </w:pPr>
      <w:r w:rsidRPr="00363529">
        <w:rPr>
          <w:rFonts w:ascii="Times New Roman" w:hAnsi="Times New Roman" w:cs="Times New Roman"/>
        </w:rPr>
        <w:t>Clear Statement of Feedstock</w:t>
      </w:r>
    </w:p>
    <w:p w:rsidR="00404F65" w:rsidRPr="00054DFB" w:rsidRDefault="00404F65" w:rsidP="00054DFB">
      <w:pPr>
        <w:spacing w:line="480" w:lineRule="auto"/>
        <w:ind w:firstLine="720"/>
        <w:rPr>
          <w:rFonts w:ascii="Times New Roman" w:hAnsi="Times New Roman" w:cs="Times New Roman"/>
          <w:sz w:val="24"/>
          <w:szCs w:val="24"/>
        </w:rPr>
      </w:pPr>
      <w:r w:rsidRPr="00054DFB">
        <w:rPr>
          <w:rFonts w:ascii="Times New Roman" w:hAnsi="Times New Roman" w:cs="Times New Roman"/>
          <w:sz w:val="24"/>
          <w:szCs w:val="24"/>
        </w:rPr>
        <w:t xml:space="preserve">The feedstock to be used in this process is synthesis gas made by team Foxtrot and Ethylene obtained from Lyondell Basell. The synthesis gas or syngas will be created from coal obtained from Illinois </w:t>
      </w:r>
      <w:r w:rsidR="00054DFB">
        <w:rPr>
          <w:rFonts w:ascii="Times New Roman" w:hAnsi="Times New Roman" w:cs="Times New Roman"/>
          <w:sz w:val="24"/>
          <w:szCs w:val="24"/>
        </w:rPr>
        <w:t>C</w:t>
      </w:r>
      <w:r w:rsidR="00054DFB" w:rsidRPr="00054DFB">
        <w:rPr>
          <w:rFonts w:ascii="Times New Roman" w:hAnsi="Times New Roman" w:cs="Times New Roman"/>
          <w:sz w:val="24"/>
          <w:szCs w:val="24"/>
        </w:rPr>
        <w:t xml:space="preserve">oal </w:t>
      </w:r>
      <w:r w:rsidR="00054DFB">
        <w:rPr>
          <w:rFonts w:ascii="Times New Roman" w:hAnsi="Times New Roman" w:cs="Times New Roman"/>
          <w:sz w:val="24"/>
          <w:szCs w:val="24"/>
        </w:rPr>
        <w:t>B</w:t>
      </w:r>
      <w:r w:rsidR="00054DFB" w:rsidRPr="00054DFB">
        <w:rPr>
          <w:rFonts w:ascii="Times New Roman" w:hAnsi="Times New Roman" w:cs="Times New Roman"/>
          <w:sz w:val="24"/>
          <w:szCs w:val="24"/>
        </w:rPr>
        <w:t xml:space="preserve">asin </w:t>
      </w:r>
      <w:r w:rsidRPr="00054DFB">
        <w:rPr>
          <w:rFonts w:ascii="Times New Roman" w:hAnsi="Times New Roman" w:cs="Times New Roman"/>
          <w:sz w:val="24"/>
          <w:szCs w:val="24"/>
        </w:rPr>
        <w:t>number 6 in southern Il</w:t>
      </w:r>
      <w:r w:rsidR="00054DFB">
        <w:rPr>
          <w:rFonts w:ascii="Times New Roman" w:hAnsi="Times New Roman" w:cs="Times New Roman"/>
          <w:sz w:val="24"/>
          <w:szCs w:val="24"/>
        </w:rPr>
        <w:t>linois</w:t>
      </w:r>
      <w:r w:rsidRPr="00054DFB">
        <w:rPr>
          <w:rFonts w:ascii="Times New Roman" w:hAnsi="Times New Roman" w:cs="Times New Roman"/>
          <w:sz w:val="24"/>
          <w:szCs w:val="24"/>
        </w:rPr>
        <w:t>. Because coal is being used as a source for syngas, the coal will have to be heavily treated in order to have it meet the specifications of the process. Desulfurization and CO</w:t>
      </w:r>
      <w:r w:rsidRPr="00054DFB">
        <w:rPr>
          <w:rFonts w:ascii="Times New Roman" w:hAnsi="Times New Roman" w:cs="Times New Roman"/>
          <w:sz w:val="24"/>
          <w:szCs w:val="24"/>
          <w:vertAlign w:val="subscript"/>
        </w:rPr>
        <w:t>2</w:t>
      </w:r>
      <w:r w:rsidRPr="00054DFB">
        <w:rPr>
          <w:rFonts w:ascii="Times New Roman" w:hAnsi="Times New Roman" w:cs="Times New Roman"/>
          <w:sz w:val="24"/>
          <w:szCs w:val="24"/>
        </w:rPr>
        <w:t xml:space="preserve"> sequestration</w:t>
      </w:r>
      <w:r w:rsidR="002164A6" w:rsidRPr="00054DFB">
        <w:rPr>
          <w:rFonts w:ascii="Times New Roman" w:hAnsi="Times New Roman" w:cs="Times New Roman"/>
          <w:sz w:val="24"/>
          <w:szCs w:val="24"/>
        </w:rPr>
        <w:t xml:space="preserve"> are only two of the processes that take place in the purification of syngas in order to obtain a 1:1 mole ratio of CO to H</w:t>
      </w:r>
      <w:r w:rsidR="002164A6" w:rsidRPr="00054DFB">
        <w:rPr>
          <w:rFonts w:ascii="Times New Roman" w:hAnsi="Times New Roman" w:cs="Times New Roman"/>
          <w:sz w:val="24"/>
          <w:szCs w:val="24"/>
          <w:vertAlign w:val="subscript"/>
        </w:rPr>
        <w:t>2</w:t>
      </w:r>
      <w:r w:rsidR="002164A6" w:rsidRPr="00054DFB">
        <w:rPr>
          <w:rFonts w:ascii="Times New Roman" w:hAnsi="Times New Roman" w:cs="Times New Roman"/>
          <w:sz w:val="24"/>
          <w:szCs w:val="24"/>
        </w:rPr>
        <w:t xml:space="preserve">. The conditions at which the syngas will be delivered </w:t>
      </w:r>
      <w:r w:rsidR="002164A6" w:rsidRPr="00B25769">
        <w:rPr>
          <w:rFonts w:ascii="Times New Roman" w:hAnsi="Times New Roman" w:cs="Times New Roman"/>
          <w:sz w:val="24"/>
          <w:szCs w:val="24"/>
          <w:highlight w:val="yellow"/>
        </w:rPr>
        <w:t>will be…</w:t>
      </w:r>
    </w:p>
    <w:p w:rsidR="002164A6" w:rsidRPr="00054DFB" w:rsidRDefault="002164A6" w:rsidP="00B25769">
      <w:pPr>
        <w:autoSpaceDE w:val="0"/>
        <w:autoSpaceDN w:val="0"/>
        <w:adjustRightInd w:val="0"/>
        <w:spacing w:after="0" w:line="480" w:lineRule="auto"/>
        <w:ind w:firstLine="720"/>
        <w:rPr>
          <w:rStyle w:val="apple-style-span"/>
          <w:rFonts w:ascii="Times New Roman" w:hAnsi="Times New Roman" w:cs="Times New Roman"/>
          <w:color w:val="000000"/>
          <w:sz w:val="24"/>
          <w:szCs w:val="24"/>
        </w:rPr>
      </w:pPr>
      <w:r w:rsidRPr="00054DFB">
        <w:rPr>
          <w:rFonts w:ascii="Times New Roman" w:hAnsi="Times New Roman" w:cs="Times New Roman"/>
          <w:sz w:val="24"/>
          <w:szCs w:val="24"/>
        </w:rPr>
        <w:t xml:space="preserve">The other feedstock for the synthesis of propionate is ethylene. </w:t>
      </w:r>
      <w:r w:rsidR="00B25769">
        <w:rPr>
          <w:rFonts w:ascii="Times New Roman" w:hAnsi="Times New Roman" w:cs="Times New Roman"/>
          <w:sz w:val="24"/>
          <w:szCs w:val="24"/>
        </w:rPr>
        <w:t>Ethylene</w:t>
      </w:r>
      <w:r w:rsidRPr="00054DFB">
        <w:rPr>
          <w:rFonts w:ascii="Times New Roman" w:hAnsi="Times New Roman" w:cs="Times New Roman"/>
          <w:sz w:val="24"/>
          <w:szCs w:val="24"/>
        </w:rPr>
        <w:t xml:space="preserve"> will be obtained </w:t>
      </w:r>
      <w:r w:rsidR="00B25769">
        <w:rPr>
          <w:rFonts w:ascii="Times New Roman" w:hAnsi="Times New Roman" w:cs="Times New Roman"/>
          <w:sz w:val="24"/>
          <w:szCs w:val="24"/>
        </w:rPr>
        <w:t xml:space="preserve">through a </w:t>
      </w:r>
      <w:r w:rsidR="001650CD" w:rsidRPr="00054DFB">
        <w:rPr>
          <w:rFonts w:ascii="Times New Roman" w:hAnsi="Times New Roman" w:cs="Times New Roman"/>
          <w:sz w:val="24"/>
          <w:szCs w:val="24"/>
        </w:rPr>
        <w:t>pipeline</w:t>
      </w:r>
      <w:r w:rsidR="00B25769">
        <w:rPr>
          <w:rFonts w:ascii="Times New Roman" w:hAnsi="Times New Roman" w:cs="Times New Roman"/>
          <w:sz w:val="24"/>
          <w:szCs w:val="24"/>
        </w:rPr>
        <w:t xml:space="preserve"> at</w:t>
      </w:r>
      <w:r w:rsidR="001650CD" w:rsidRPr="00054DFB">
        <w:rPr>
          <w:rFonts w:ascii="Times New Roman" w:hAnsi="Times New Roman" w:cs="Times New Roman"/>
          <w:sz w:val="24"/>
          <w:szCs w:val="24"/>
        </w:rPr>
        <w:t xml:space="preserve"> an industrial standard purity. It will be obtained at </w:t>
      </w:r>
      <w:r w:rsidR="001650CD" w:rsidRPr="00054DFB">
        <w:rPr>
          <w:rStyle w:val="apple-style-span"/>
          <w:rFonts w:ascii="Times New Roman" w:hAnsi="Times New Roman" w:cs="Times New Roman"/>
          <w:color w:val="000000"/>
          <w:sz w:val="24"/>
          <w:szCs w:val="24"/>
        </w:rPr>
        <w:t xml:space="preserve">420 psig and 70 </w:t>
      </w:r>
      <w:r w:rsidR="001650CD" w:rsidRPr="00054DFB">
        <w:rPr>
          <w:rFonts w:ascii="Times New Roman" w:hAnsi="Times New Roman" w:cs="Times New Roman"/>
          <w:sz w:val="24"/>
          <w:szCs w:val="24"/>
        </w:rPr>
        <w:t>°</w:t>
      </w:r>
      <w:r w:rsidR="001650CD" w:rsidRPr="00054DFB">
        <w:rPr>
          <w:rStyle w:val="apple-style-span"/>
          <w:rFonts w:ascii="Times New Roman" w:hAnsi="Times New Roman" w:cs="Times New Roman"/>
          <w:color w:val="000000"/>
          <w:sz w:val="24"/>
          <w:szCs w:val="24"/>
        </w:rPr>
        <w:t>F</w:t>
      </w:r>
      <w:r w:rsidR="00CE4554" w:rsidRPr="00054DFB">
        <w:rPr>
          <w:rStyle w:val="apple-style-span"/>
          <w:rFonts w:ascii="Times New Roman" w:hAnsi="Times New Roman" w:cs="Times New Roman"/>
          <w:color w:val="000000"/>
          <w:sz w:val="24"/>
          <w:szCs w:val="24"/>
        </w:rPr>
        <w:t xml:space="preserve"> which is near the conditions of the reaction.</w:t>
      </w:r>
    </w:p>
    <w:p w:rsidR="00CE4554" w:rsidRPr="00054DFB" w:rsidRDefault="00CE4554" w:rsidP="001650CD">
      <w:pPr>
        <w:autoSpaceDE w:val="0"/>
        <w:autoSpaceDN w:val="0"/>
        <w:adjustRightInd w:val="0"/>
        <w:spacing w:after="0" w:line="480" w:lineRule="auto"/>
        <w:ind w:firstLine="720"/>
        <w:rPr>
          <w:rFonts w:ascii="Times New Roman" w:hAnsi="Times New Roman" w:cs="Times New Roman"/>
          <w:sz w:val="24"/>
          <w:szCs w:val="24"/>
        </w:rPr>
      </w:pPr>
      <w:r w:rsidRPr="00054DFB">
        <w:rPr>
          <w:rStyle w:val="apple-style-span"/>
          <w:rFonts w:ascii="Times New Roman" w:hAnsi="Times New Roman" w:cs="Times New Roman"/>
          <w:color w:val="000000"/>
          <w:sz w:val="24"/>
          <w:szCs w:val="24"/>
        </w:rPr>
        <w:lastRenderedPageBreak/>
        <w:t>Oxygen will be fed into the second reaction which is the oxidation of Propionate to Propionic acid. Oxygen will be obtained from the air around and thus is assumed to be at ambient conditions.</w:t>
      </w:r>
    </w:p>
    <w:p w:rsidR="00636B5A" w:rsidRDefault="00636B5A" w:rsidP="001650CD">
      <w:pPr>
        <w:pStyle w:val="ListParagraph"/>
        <w:numPr>
          <w:ilvl w:val="2"/>
          <w:numId w:val="6"/>
        </w:numPr>
        <w:spacing w:line="480" w:lineRule="auto"/>
        <w:rPr>
          <w:rFonts w:ascii="Times New Roman" w:hAnsi="Times New Roman" w:cs="Times New Roman"/>
        </w:rPr>
      </w:pPr>
      <w:r w:rsidRPr="00363529">
        <w:rPr>
          <w:rFonts w:ascii="Times New Roman" w:hAnsi="Times New Roman" w:cs="Times New Roman"/>
        </w:rPr>
        <w:t>Engineering Design Standards</w:t>
      </w:r>
    </w:p>
    <w:p w:rsidR="00404F65" w:rsidRPr="00404F65" w:rsidRDefault="00404F65" w:rsidP="00404F65">
      <w:pPr>
        <w:rPr>
          <w:rFonts w:ascii="Times New Roman" w:hAnsi="Times New Roman" w:cs="Times New Roman"/>
        </w:rPr>
      </w:pPr>
    </w:p>
    <w:p w:rsidR="00636B5A"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Block Flow Diagram</w:t>
      </w:r>
    </w:p>
    <w:p w:rsidR="00404F65" w:rsidRPr="00404F65" w:rsidRDefault="00404F65" w:rsidP="00404F65">
      <w:pPr>
        <w:rPr>
          <w:rFonts w:ascii="Times New Roman" w:hAnsi="Times New Roman" w:cs="Times New Roman"/>
        </w:rPr>
      </w:pPr>
    </w:p>
    <w:p w:rsidR="00636B5A"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Process Flow Diagram</w:t>
      </w:r>
    </w:p>
    <w:p w:rsidR="00404F65" w:rsidRPr="00404F65" w:rsidRDefault="00404F65" w:rsidP="00404F65">
      <w:pPr>
        <w:rPr>
          <w:rFonts w:ascii="Times New Roman" w:hAnsi="Times New Roman" w:cs="Times New Roman"/>
        </w:rPr>
      </w:pPr>
    </w:p>
    <w:p w:rsidR="00636B5A" w:rsidRPr="00363529"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Material and Energy Balances</w:t>
      </w:r>
    </w:p>
    <w:p w:rsidR="00404F65" w:rsidRPr="00404F65" w:rsidRDefault="00404F65" w:rsidP="00404F65">
      <w:pPr>
        <w:rPr>
          <w:rFonts w:ascii="Times New Roman" w:hAnsi="Times New Roman" w:cs="Times New Roman"/>
        </w:rPr>
      </w:pPr>
    </w:p>
    <w:p w:rsidR="00404F65" w:rsidRPr="00404F65" w:rsidRDefault="00636B5A" w:rsidP="00404F65">
      <w:pPr>
        <w:pStyle w:val="ListParagraph"/>
        <w:numPr>
          <w:ilvl w:val="0"/>
          <w:numId w:val="7"/>
        </w:numPr>
        <w:rPr>
          <w:rFonts w:ascii="Times New Roman" w:hAnsi="Times New Roman" w:cs="Times New Roman"/>
        </w:rPr>
      </w:pPr>
      <w:r w:rsidRPr="00363529">
        <w:rPr>
          <w:rFonts w:ascii="Times New Roman" w:hAnsi="Times New Roman" w:cs="Times New Roman"/>
        </w:rPr>
        <w:t>Calculations</w:t>
      </w:r>
    </w:p>
    <w:p w:rsidR="00404F65" w:rsidRPr="00404F65" w:rsidRDefault="00404F65" w:rsidP="00404F65">
      <w:pPr>
        <w:rPr>
          <w:rFonts w:ascii="Times New Roman" w:hAnsi="Times New Roman" w:cs="Times New Roman"/>
        </w:rPr>
      </w:pPr>
    </w:p>
    <w:p w:rsidR="00636B5A"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Annotated Equipment list</w:t>
      </w:r>
    </w:p>
    <w:p w:rsidR="00404F65" w:rsidRPr="00404F65" w:rsidRDefault="00404F65" w:rsidP="00404F65">
      <w:pPr>
        <w:rPr>
          <w:rFonts w:ascii="Times New Roman" w:hAnsi="Times New Roman" w:cs="Times New Roman"/>
        </w:rPr>
      </w:pPr>
    </w:p>
    <w:tbl>
      <w:tblPr>
        <w:tblStyle w:val="TableGrid"/>
        <w:tblW w:w="0" w:type="auto"/>
        <w:tblLook w:val="04A0"/>
      </w:tblPr>
      <w:tblGrid>
        <w:gridCol w:w="2178"/>
        <w:gridCol w:w="6750"/>
      </w:tblGrid>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Equipment Piece</w:t>
            </w:r>
          </w:p>
        </w:tc>
        <w:tc>
          <w:tcPr>
            <w:tcW w:w="6750" w:type="dxa"/>
          </w:tcPr>
          <w:p w:rsidR="00323E4D" w:rsidRDefault="00323E4D" w:rsidP="000638B4">
            <w:pPr>
              <w:rPr>
                <w:rFonts w:ascii="Times New Roman" w:hAnsi="Times New Roman" w:cs="Times New Roman"/>
              </w:rPr>
            </w:pPr>
            <w:r>
              <w:rPr>
                <w:rFonts w:ascii="Times New Roman" w:hAnsi="Times New Roman" w:cs="Times New Roman"/>
              </w:rPr>
              <w:t>Description</w:t>
            </w: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Reactor 1</w:t>
            </w:r>
          </w:p>
        </w:tc>
        <w:tc>
          <w:tcPr>
            <w:tcW w:w="6750" w:type="dxa"/>
          </w:tcPr>
          <w:p w:rsidR="00323E4D" w:rsidRDefault="00323E4D" w:rsidP="000638B4">
            <w:pPr>
              <w:rPr>
                <w:rFonts w:ascii="Times New Roman" w:hAnsi="Times New Roman" w:cs="Times New Roman"/>
              </w:rPr>
            </w:pPr>
            <w:r>
              <w:rPr>
                <w:rFonts w:ascii="Times New Roman" w:hAnsi="Times New Roman" w:cs="Times New Roman"/>
              </w:rPr>
              <w:t>Produces Propionaldehyde from Syngas and Ethylene</w:t>
            </w: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Reactor 2</w:t>
            </w:r>
          </w:p>
        </w:tc>
        <w:tc>
          <w:tcPr>
            <w:tcW w:w="6750" w:type="dxa"/>
          </w:tcPr>
          <w:p w:rsidR="00323E4D" w:rsidRDefault="00323E4D" w:rsidP="000638B4">
            <w:pPr>
              <w:rPr>
                <w:rFonts w:ascii="Times New Roman" w:hAnsi="Times New Roman" w:cs="Times New Roman"/>
              </w:rPr>
            </w:pPr>
            <w:r>
              <w:rPr>
                <w:rFonts w:ascii="Times New Roman" w:hAnsi="Times New Roman" w:cs="Times New Roman"/>
              </w:rPr>
              <w:t>Oxidizes Propionaldehyde to Propionic Acid</w:t>
            </w: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Compressor</w:t>
            </w:r>
          </w:p>
        </w:tc>
        <w:tc>
          <w:tcPr>
            <w:tcW w:w="6750" w:type="dxa"/>
          </w:tcPr>
          <w:p w:rsidR="00323E4D" w:rsidRDefault="00323E4D" w:rsidP="000638B4">
            <w:pPr>
              <w:rPr>
                <w:rFonts w:ascii="Times New Roman" w:hAnsi="Times New Roman" w:cs="Times New Roman"/>
              </w:rPr>
            </w:pP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Cooler (HX)</w:t>
            </w:r>
          </w:p>
        </w:tc>
        <w:tc>
          <w:tcPr>
            <w:tcW w:w="6750" w:type="dxa"/>
          </w:tcPr>
          <w:p w:rsidR="00323E4D" w:rsidRDefault="00323E4D" w:rsidP="000638B4">
            <w:pPr>
              <w:rPr>
                <w:rFonts w:ascii="Times New Roman" w:hAnsi="Times New Roman" w:cs="Times New Roman"/>
              </w:rPr>
            </w:pP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Heat (HX)</w:t>
            </w:r>
          </w:p>
        </w:tc>
        <w:tc>
          <w:tcPr>
            <w:tcW w:w="6750" w:type="dxa"/>
          </w:tcPr>
          <w:p w:rsidR="00323E4D" w:rsidRDefault="00880035" w:rsidP="00880035">
            <w:pPr>
              <w:rPr>
                <w:rFonts w:ascii="Times New Roman" w:hAnsi="Times New Roman" w:cs="Times New Roman"/>
              </w:rPr>
            </w:pPr>
            <w:r>
              <w:rPr>
                <w:rFonts w:ascii="Times New Roman" w:hAnsi="Times New Roman" w:cs="Times New Roman"/>
              </w:rPr>
              <w:t>Heats Oxygen entering the system in order to carry out the oxidation reaction</w:t>
            </w: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Heater (HX)</w:t>
            </w:r>
          </w:p>
        </w:tc>
        <w:tc>
          <w:tcPr>
            <w:tcW w:w="6750" w:type="dxa"/>
          </w:tcPr>
          <w:p w:rsidR="00323E4D" w:rsidRDefault="00880035" w:rsidP="000638B4">
            <w:pPr>
              <w:rPr>
                <w:rFonts w:ascii="Times New Roman" w:hAnsi="Times New Roman" w:cs="Times New Roman"/>
              </w:rPr>
            </w:pPr>
            <w:r>
              <w:rPr>
                <w:rFonts w:ascii="Times New Roman" w:hAnsi="Times New Roman" w:cs="Times New Roman"/>
              </w:rPr>
              <w:t>Heats the propionaldehye stream leaving the flash separator,  before it enters the oxidation reactor</w:t>
            </w:r>
          </w:p>
        </w:tc>
      </w:tr>
      <w:tr w:rsidR="00667F28" w:rsidTr="00323E4D">
        <w:tc>
          <w:tcPr>
            <w:tcW w:w="2178" w:type="dxa"/>
          </w:tcPr>
          <w:p w:rsidR="00667F28" w:rsidRDefault="00667F28" w:rsidP="000638B4">
            <w:pPr>
              <w:rPr>
                <w:rFonts w:ascii="Times New Roman" w:hAnsi="Times New Roman" w:cs="Times New Roman"/>
              </w:rPr>
            </w:pPr>
            <w:r>
              <w:rPr>
                <w:rFonts w:ascii="Times New Roman" w:hAnsi="Times New Roman" w:cs="Times New Roman"/>
              </w:rPr>
              <w:t>HX (HX)</w:t>
            </w:r>
          </w:p>
        </w:tc>
        <w:tc>
          <w:tcPr>
            <w:tcW w:w="6750" w:type="dxa"/>
          </w:tcPr>
          <w:p w:rsidR="00667F28" w:rsidRDefault="00667F28" w:rsidP="000638B4">
            <w:pPr>
              <w:rPr>
                <w:rFonts w:ascii="Times New Roman" w:hAnsi="Times New Roman" w:cs="Times New Roman"/>
              </w:rPr>
            </w:pPr>
            <w:r>
              <w:rPr>
                <w:rFonts w:ascii="Times New Roman" w:hAnsi="Times New Roman" w:cs="Times New Roman"/>
              </w:rPr>
              <w:t xml:space="preserve">Cools oxidized final product before it enters the distillation column </w:t>
            </w: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Flash</w:t>
            </w:r>
          </w:p>
        </w:tc>
        <w:tc>
          <w:tcPr>
            <w:tcW w:w="6750" w:type="dxa"/>
          </w:tcPr>
          <w:p w:rsidR="00323E4D" w:rsidRDefault="00F86BDF" w:rsidP="000638B4">
            <w:pPr>
              <w:rPr>
                <w:rFonts w:ascii="Times New Roman" w:hAnsi="Times New Roman" w:cs="Times New Roman"/>
              </w:rPr>
            </w:pPr>
            <w:r>
              <w:rPr>
                <w:rFonts w:ascii="Times New Roman" w:hAnsi="Times New Roman" w:cs="Times New Roman"/>
              </w:rPr>
              <w:t xml:space="preserve">Separates Propionaldehyde from </w:t>
            </w:r>
            <w:r w:rsidR="004F560F">
              <w:rPr>
                <w:rFonts w:ascii="Times New Roman" w:hAnsi="Times New Roman" w:cs="Times New Roman"/>
              </w:rPr>
              <w:t>non-reacted</w:t>
            </w:r>
            <w:r>
              <w:rPr>
                <w:rFonts w:ascii="Times New Roman" w:hAnsi="Times New Roman" w:cs="Times New Roman"/>
              </w:rPr>
              <w:t xml:space="preserve"> reactants before the Propionaldehyde can be oxidized</w:t>
            </w:r>
          </w:p>
        </w:tc>
      </w:tr>
      <w:tr w:rsidR="00323E4D" w:rsidTr="00323E4D">
        <w:tc>
          <w:tcPr>
            <w:tcW w:w="2178" w:type="dxa"/>
          </w:tcPr>
          <w:p w:rsidR="00323E4D" w:rsidRDefault="00323E4D" w:rsidP="00D56DF9">
            <w:pPr>
              <w:rPr>
                <w:rFonts w:ascii="Times New Roman" w:hAnsi="Times New Roman" w:cs="Times New Roman"/>
              </w:rPr>
            </w:pPr>
            <w:r>
              <w:rPr>
                <w:rFonts w:ascii="Times New Roman" w:hAnsi="Times New Roman" w:cs="Times New Roman"/>
              </w:rPr>
              <w:t>Dist- bottoms split</w:t>
            </w:r>
          </w:p>
        </w:tc>
        <w:tc>
          <w:tcPr>
            <w:tcW w:w="6750" w:type="dxa"/>
          </w:tcPr>
          <w:p w:rsidR="00323E4D" w:rsidRDefault="00747121" w:rsidP="00D56DF9">
            <w:pPr>
              <w:rPr>
                <w:rFonts w:ascii="Times New Roman" w:hAnsi="Times New Roman" w:cs="Times New Roman"/>
              </w:rPr>
            </w:pPr>
            <w:r>
              <w:rPr>
                <w:rFonts w:ascii="Times New Roman" w:hAnsi="Times New Roman" w:cs="Times New Roman"/>
              </w:rPr>
              <w:t xml:space="preserve">Used </w:t>
            </w:r>
          </w:p>
        </w:tc>
      </w:tr>
      <w:tr w:rsidR="00323E4D" w:rsidTr="00323E4D">
        <w:tc>
          <w:tcPr>
            <w:tcW w:w="2178" w:type="dxa"/>
          </w:tcPr>
          <w:p w:rsidR="00323E4D" w:rsidRDefault="00323E4D" w:rsidP="00D56DF9">
            <w:pPr>
              <w:rPr>
                <w:rFonts w:ascii="Times New Roman" w:hAnsi="Times New Roman" w:cs="Times New Roman"/>
              </w:rPr>
            </w:pPr>
            <w:r>
              <w:rPr>
                <w:rFonts w:ascii="Times New Roman" w:hAnsi="Times New Roman" w:cs="Times New Roman"/>
              </w:rPr>
              <w:t>Dist-cond</w:t>
            </w:r>
          </w:p>
        </w:tc>
        <w:tc>
          <w:tcPr>
            <w:tcW w:w="6750" w:type="dxa"/>
          </w:tcPr>
          <w:p w:rsidR="00323E4D" w:rsidRDefault="00747121" w:rsidP="00D56DF9">
            <w:pPr>
              <w:rPr>
                <w:rFonts w:ascii="Times New Roman" w:hAnsi="Times New Roman" w:cs="Times New Roman"/>
              </w:rPr>
            </w:pPr>
            <w:r>
              <w:rPr>
                <w:rFonts w:ascii="Times New Roman" w:hAnsi="Times New Roman" w:cs="Times New Roman"/>
              </w:rPr>
              <w:t>In big</w:t>
            </w:r>
          </w:p>
        </w:tc>
      </w:tr>
      <w:tr w:rsidR="00323E4D" w:rsidTr="00323E4D">
        <w:tc>
          <w:tcPr>
            <w:tcW w:w="2178" w:type="dxa"/>
          </w:tcPr>
          <w:p w:rsidR="00323E4D" w:rsidRDefault="00323E4D" w:rsidP="00D56DF9">
            <w:pPr>
              <w:rPr>
                <w:rFonts w:ascii="Times New Roman" w:hAnsi="Times New Roman" w:cs="Times New Roman"/>
              </w:rPr>
            </w:pPr>
            <w:r>
              <w:rPr>
                <w:rFonts w:ascii="Times New Roman" w:hAnsi="Times New Roman" w:cs="Times New Roman"/>
              </w:rPr>
              <w:t>Dist-cond acc</w:t>
            </w:r>
          </w:p>
        </w:tc>
        <w:tc>
          <w:tcPr>
            <w:tcW w:w="6750" w:type="dxa"/>
          </w:tcPr>
          <w:p w:rsidR="00323E4D" w:rsidRDefault="00747121" w:rsidP="00D56DF9">
            <w:pPr>
              <w:rPr>
                <w:rFonts w:ascii="Times New Roman" w:hAnsi="Times New Roman" w:cs="Times New Roman"/>
              </w:rPr>
            </w:pPr>
            <w:r>
              <w:rPr>
                <w:rFonts w:ascii="Times New Roman" w:hAnsi="Times New Roman" w:cs="Times New Roman"/>
              </w:rPr>
              <w:t>Flowsheet</w:t>
            </w:r>
          </w:p>
        </w:tc>
      </w:tr>
      <w:tr w:rsidR="00323E4D" w:rsidTr="00323E4D">
        <w:tc>
          <w:tcPr>
            <w:tcW w:w="2178" w:type="dxa"/>
          </w:tcPr>
          <w:p w:rsidR="00323E4D" w:rsidRDefault="00323E4D" w:rsidP="00D56DF9">
            <w:pPr>
              <w:rPr>
                <w:rFonts w:ascii="Times New Roman" w:hAnsi="Times New Roman" w:cs="Times New Roman"/>
              </w:rPr>
            </w:pPr>
            <w:r>
              <w:rPr>
                <w:rFonts w:ascii="Times New Roman" w:hAnsi="Times New Roman" w:cs="Times New Roman"/>
              </w:rPr>
              <w:t>Dist- reboiler</w:t>
            </w:r>
          </w:p>
        </w:tc>
        <w:tc>
          <w:tcPr>
            <w:tcW w:w="6750" w:type="dxa"/>
          </w:tcPr>
          <w:p w:rsidR="00323E4D" w:rsidRDefault="00747121" w:rsidP="00D56DF9">
            <w:pPr>
              <w:rPr>
                <w:rFonts w:ascii="Times New Roman" w:hAnsi="Times New Roman" w:cs="Times New Roman"/>
              </w:rPr>
            </w:pPr>
            <w:r>
              <w:rPr>
                <w:rFonts w:ascii="Times New Roman" w:hAnsi="Times New Roman" w:cs="Times New Roman"/>
              </w:rPr>
              <w:t>After the</w:t>
            </w:r>
          </w:p>
        </w:tc>
      </w:tr>
      <w:tr w:rsidR="00323E4D" w:rsidTr="00323E4D">
        <w:tc>
          <w:tcPr>
            <w:tcW w:w="2178" w:type="dxa"/>
          </w:tcPr>
          <w:p w:rsidR="00323E4D" w:rsidRDefault="00323E4D" w:rsidP="00D56DF9">
            <w:pPr>
              <w:rPr>
                <w:rFonts w:ascii="Times New Roman" w:hAnsi="Times New Roman" w:cs="Times New Roman"/>
              </w:rPr>
            </w:pPr>
            <w:r>
              <w:rPr>
                <w:rFonts w:ascii="Times New Roman" w:hAnsi="Times New Roman" w:cs="Times New Roman"/>
              </w:rPr>
              <w:t>Dist- reflux pump</w:t>
            </w:r>
          </w:p>
        </w:tc>
        <w:tc>
          <w:tcPr>
            <w:tcW w:w="6750" w:type="dxa"/>
          </w:tcPr>
          <w:p w:rsidR="00323E4D" w:rsidRDefault="00747121" w:rsidP="00D56DF9">
            <w:pPr>
              <w:rPr>
                <w:rFonts w:ascii="Times New Roman" w:hAnsi="Times New Roman" w:cs="Times New Roman"/>
              </w:rPr>
            </w:pPr>
            <w:r>
              <w:rPr>
                <w:rFonts w:ascii="Times New Roman" w:hAnsi="Times New Roman" w:cs="Times New Roman"/>
              </w:rPr>
              <w:t xml:space="preserve">Oxidation </w:t>
            </w:r>
          </w:p>
        </w:tc>
      </w:tr>
      <w:tr w:rsidR="00323E4D" w:rsidTr="00323E4D">
        <w:tc>
          <w:tcPr>
            <w:tcW w:w="2178" w:type="dxa"/>
          </w:tcPr>
          <w:p w:rsidR="00323E4D" w:rsidRDefault="00323E4D" w:rsidP="00D56DF9">
            <w:pPr>
              <w:rPr>
                <w:rFonts w:ascii="Times New Roman" w:hAnsi="Times New Roman" w:cs="Times New Roman"/>
              </w:rPr>
            </w:pPr>
            <w:r>
              <w:rPr>
                <w:rFonts w:ascii="Times New Roman" w:hAnsi="Times New Roman" w:cs="Times New Roman"/>
              </w:rPr>
              <w:t>Dist- tower</w:t>
            </w:r>
          </w:p>
        </w:tc>
        <w:tc>
          <w:tcPr>
            <w:tcW w:w="6750" w:type="dxa"/>
          </w:tcPr>
          <w:p w:rsidR="00323E4D" w:rsidRDefault="00747121" w:rsidP="00D56DF9">
            <w:pPr>
              <w:rPr>
                <w:rFonts w:ascii="Times New Roman" w:hAnsi="Times New Roman" w:cs="Times New Roman"/>
              </w:rPr>
            </w:pPr>
            <w:r>
              <w:rPr>
                <w:rFonts w:ascii="Times New Roman" w:hAnsi="Times New Roman" w:cs="Times New Roman"/>
              </w:rPr>
              <w:t>reactor</w:t>
            </w:r>
          </w:p>
        </w:tc>
      </w:tr>
      <w:tr w:rsidR="00323E4D" w:rsidTr="00323E4D">
        <w:tc>
          <w:tcPr>
            <w:tcW w:w="2178" w:type="dxa"/>
          </w:tcPr>
          <w:p w:rsidR="00323E4D" w:rsidRDefault="00323E4D" w:rsidP="00D56DF9">
            <w:pPr>
              <w:rPr>
                <w:rFonts w:ascii="Times New Roman" w:hAnsi="Times New Roman" w:cs="Times New Roman"/>
              </w:rPr>
            </w:pPr>
          </w:p>
        </w:tc>
        <w:tc>
          <w:tcPr>
            <w:tcW w:w="6750" w:type="dxa"/>
          </w:tcPr>
          <w:p w:rsidR="00323E4D" w:rsidRDefault="00323E4D" w:rsidP="00D56DF9">
            <w:pPr>
              <w:rPr>
                <w:rFonts w:ascii="Times New Roman" w:hAnsi="Times New Roman" w:cs="Times New Roman"/>
              </w:rPr>
            </w:pPr>
          </w:p>
        </w:tc>
      </w:tr>
      <w:tr w:rsidR="00323E4D" w:rsidTr="00323E4D">
        <w:tc>
          <w:tcPr>
            <w:tcW w:w="2178" w:type="dxa"/>
          </w:tcPr>
          <w:p w:rsidR="00323E4D" w:rsidRDefault="00747121" w:rsidP="00747121">
            <w:pPr>
              <w:rPr>
                <w:rFonts w:ascii="Times New Roman" w:hAnsi="Times New Roman" w:cs="Times New Roman"/>
              </w:rPr>
            </w:pPr>
            <w:r w:rsidRPr="00747121">
              <w:rPr>
                <w:rFonts w:ascii="Times New Roman" w:hAnsi="Times New Roman" w:cs="Times New Roman"/>
                <w:highlight w:val="green"/>
              </w:rPr>
              <w:t>Cocat Separ</w:t>
            </w:r>
            <w:r>
              <w:rPr>
                <w:rFonts w:ascii="Times New Roman" w:hAnsi="Times New Roman" w:cs="Times New Roman"/>
                <w:highlight w:val="green"/>
              </w:rPr>
              <w:t>a</w:t>
            </w:r>
            <w:r w:rsidRPr="00747121">
              <w:rPr>
                <w:rFonts w:ascii="Times New Roman" w:hAnsi="Times New Roman" w:cs="Times New Roman"/>
                <w:highlight w:val="green"/>
              </w:rPr>
              <w:t>tion</w:t>
            </w:r>
          </w:p>
        </w:tc>
        <w:tc>
          <w:tcPr>
            <w:tcW w:w="6750" w:type="dxa"/>
          </w:tcPr>
          <w:p w:rsidR="00323E4D" w:rsidRDefault="00323E4D"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Cooler</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decanter</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Dist- bottoms split</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Dist-cond</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lastRenderedPageBreak/>
              <w:t>Dist-cond acc- horizontal drum</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Dist- reboiler</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Dist- reflux pump</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Dist- tower</w:t>
            </w: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Heat</w:t>
            </w: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Separator</w:t>
            </w: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p>
        </w:tc>
        <w:tc>
          <w:tcPr>
            <w:tcW w:w="6750" w:type="dxa"/>
          </w:tcPr>
          <w:p w:rsidR="00747121" w:rsidRDefault="00747121" w:rsidP="00747121">
            <w:pPr>
              <w:rPr>
                <w:rFonts w:ascii="Times New Roman" w:hAnsi="Times New Roman" w:cs="Times New Roman"/>
              </w:rPr>
            </w:pPr>
          </w:p>
        </w:tc>
      </w:tr>
    </w:tbl>
    <w:p w:rsidR="00323E4D" w:rsidRDefault="00AE105F" w:rsidP="007C6FC3">
      <w:pPr>
        <w:jc w:val="center"/>
        <w:rPr>
          <w:rFonts w:ascii="Times New Roman" w:hAnsi="Times New Roman" w:cs="Times New Roman"/>
        </w:rPr>
      </w:pPr>
      <w:r>
        <w:rPr>
          <w:rFonts w:ascii="Times New Roman" w:hAnsi="Times New Roman" w:cs="Times New Roman"/>
        </w:rPr>
        <w:t>Chart VI.1</w:t>
      </w:r>
    </w:p>
    <w:tbl>
      <w:tblPr>
        <w:tblStyle w:val="TableGrid"/>
        <w:tblW w:w="0" w:type="auto"/>
        <w:tblLayout w:type="fixed"/>
        <w:tblLook w:val="04A0"/>
      </w:tblPr>
      <w:tblGrid>
        <w:gridCol w:w="1728"/>
        <w:gridCol w:w="1023"/>
        <w:gridCol w:w="986"/>
        <w:gridCol w:w="5821"/>
      </w:tblGrid>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Equipment Piece</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E Cost</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D Cost</w:t>
            </w:r>
          </w:p>
        </w:tc>
        <w:tc>
          <w:tcPr>
            <w:tcW w:w="5821" w:type="dxa"/>
          </w:tcPr>
          <w:p w:rsidR="00323E4D" w:rsidRDefault="00323E4D" w:rsidP="00D56DF9">
            <w:pPr>
              <w:rPr>
                <w:rFonts w:ascii="Times New Roman" w:hAnsi="Times New Roman" w:cs="Times New Roman"/>
              </w:rPr>
            </w:pPr>
            <w:r>
              <w:rPr>
                <w:rFonts w:ascii="Times New Roman" w:hAnsi="Times New Roman" w:cs="Times New Roman"/>
              </w:rPr>
              <w:t>Sizing</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Reactor 1</w:t>
            </w:r>
          </w:p>
        </w:tc>
        <w:tc>
          <w:tcPr>
            <w:tcW w:w="1023" w:type="dxa"/>
          </w:tcPr>
          <w:p w:rsidR="00323E4D" w:rsidRDefault="00323E4D" w:rsidP="00D56DF9">
            <w:pPr>
              <w:rPr>
                <w:rFonts w:ascii="Times New Roman" w:hAnsi="Times New Roman" w:cs="Times New Roman"/>
              </w:rPr>
            </w:pPr>
          </w:p>
        </w:tc>
        <w:tc>
          <w:tcPr>
            <w:tcW w:w="986" w:type="dxa"/>
          </w:tcPr>
          <w:p w:rsidR="00323E4D" w:rsidRDefault="00323E4D" w:rsidP="00D56DF9">
            <w:pPr>
              <w:rPr>
                <w:rFonts w:ascii="Times New Roman" w:hAnsi="Times New Roman" w:cs="Times New Roman"/>
              </w:rPr>
            </w:pPr>
          </w:p>
        </w:tc>
        <w:tc>
          <w:tcPr>
            <w:tcW w:w="5821" w:type="dxa"/>
          </w:tcPr>
          <w:p w:rsidR="00323E4D" w:rsidRDefault="00323E4D" w:rsidP="00D56DF9">
            <w:pPr>
              <w:rPr>
                <w:rFonts w:ascii="Times New Roman" w:hAnsi="Times New Roman" w:cs="Times New Roman"/>
              </w:rPr>
            </w:pPr>
            <w:r>
              <w:rPr>
                <w:rFonts w:ascii="Times New Roman" w:hAnsi="Times New Roman" w:cs="Times New Roman"/>
              </w:rPr>
              <w:t>Liquid volume- 250 gal</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Reactor 2</w:t>
            </w:r>
          </w:p>
        </w:tc>
        <w:tc>
          <w:tcPr>
            <w:tcW w:w="1023" w:type="dxa"/>
          </w:tcPr>
          <w:p w:rsidR="00323E4D" w:rsidRDefault="00323E4D" w:rsidP="00D56DF9">
            <w:pPr>
              <w:rPr>
                <w:rFonts w:ascii="Times New Roman" w:hAnsi="Times New Roman" w:cs="Times New Roman"/>
              </w:rPr>
            </w:pPr>
          </w:p>
        </w:tc>
        <w:tc>
          <w:tcPr>
            <w:tcW w:w="986" w:type="dxa"/>
          </w:tcPr>
          <w:p w:rsidR="00323E4D" w:rsidRDefault="00323E4D" w:rsidP="00D56DF9">
            <w:pPr>
              <w:rPr>
                <w:rFonts w:ascii="Times New Roman" w:hAnsi="Times New Roman" w:cs="Times New Roman"/>
              </w:rPr>
            </w:pPr>
          </w:p>
        </w:tc>
        <w:tc>
          <w:tcPr>
            <w:tcW w:w="5821" w:type="dxa"/>
          </w:tcPr>
          <w:p w:rsidR="00323E4D" w:rsidRDefault="00323E4D" w:rsidP="00323E4D">
            <w:pPr>
              <w:rPr>
                <w:rFonts w:ascii="Times New Roman" w:hAnsi="Times New Roman" w:cs="Times New Roman"/>
              </w:rPr>
            </w:pPr>
            <w:r>
              <w:rPr>
                <w:rFonts w:ascii="Times New Roman" w:hAnsi="Times New Roman" w:cs="Times New Roman"/>
              </w:rPr>
              <w:t>Liquid volume- 250 gal</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Compressor</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1140500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1236300</w:t>
            </w:r>
          </w:p>
        </w:tc>
        <w:tc>
          <w:tcPr>
            <w:tcW w:w="5821" w:type="dxa"/>
          </w:tcPr>
          <w:p w:rsidR="00323E4D" w:rsidRDefault="00323E4D" w:rsidP="00D56DF9">
            <w:pPr>
              <w:rPr>
                <w:rFonts w:ascii="Times New Roman" w:hAnsi="Times New Roman" w:cs="Times New Roman"/>
              </w:rPr>
            </w:pPr>
            <w:r>
              <w:rPr>
                <w:rFonts w:ascii="Times New Roman" w:hAnsi="Times New Roman" w:cs="Times New Roman"/>
              </w:rPr>
              <w:t>Actual gas flow inlet – 4.18959 CFM</w:t>
            </w:r>
          </w:p>
          <w:p w:rsidR="00323E4D" w:rsidRDefault="00323E4D" w:rsidP="00D56DF9">
            <w:pPr>
              <w:rPr>
                <w:rFonts w:ascii="Times New Roman" w:hAnsi="Times New Roman" w:cs="Times New Roman"/>
              </w:rPr>
            </w:pPr>
            <w:r>
              <w:rPr>
                <w:rFonts w:ascii="Times New Roman" w:hAnsi="Times New Roman" w:cs="Times New Roman"/>
              </w:rPr>
              <w:t>Driver Power- 1.4393386 HP</w:t>
            </w:r>
          </w:p>
          <w:p w:rsidR="00323E4D" w:rsidRDefault="00323E4D" w:rsidP="00D56DF9">
            <w:pPr>
              <w:rPr>
                <w:rFonts w:ascii="Times New Roman" w:hAnsi="Times New Roman" w:cs="Times New Roman"/>
              </w:rPr>
            </w:pPr>
            <w:r>
              <w:rPr>
                <w:rFonts w:ascii="Times New Roman" w:hAnsi="Times New Roman" w:cs="Times New Roman"/>
              </w:rPr>
              <w:t>Specific Heat Ratio- 1.214862</w:t>
            </w:r>
          </w:p>
          <w:p w:rsidR="00323E4D" w:rsidRDefault="00323E4D" w:rsidP="00D56DF9">
            <w:pPr>
              <w:rPr>
                <w:rFonts w:ascii="Times New Roman" w:hAnsi="Times New Roman" w:cs="Times New Roman"/>
              </w:rPr>
            </w:pPr>
            <w:r>
              <w:rPr>
                <w:rFonts w:ascii="Times New Roman" w:hAnsi="Times New Roman" w:cs="Times New Roman"/>
              </w:rPr>
              <w:t>Turbine gauge pressure – 300 Psig</w:t>
            </w:r>
          </w:p>
          <w:p w:rsidR="00323E4D" w:rsidRDefault="00323E4D" w:rsidP="00D56DF9">
            <w:pPr>
              <w:rPr>
                <w:rFonts w:ascii="Times New Roman" w:hAnsi="Times New Roman" w:cs="Times New Roman"/>
              </w:rPr>
            </w:pPr>
            <w:r>
              <w:rPr>
                <w:rFonts w:ascii="Times New Roman" w:hAnsi="Times New Roman" w:cs="Times New Roman"/>
              </w:rPr>
              <w:t>Lube oil system- yes</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Cooler (HX)</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15300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136600</w:t>
            </w:r>
          </w:p>
        </w:tc>
        <w:tc>
          <w:tcPr>
            <w:tcW w:w="5821" w:type="dxa"/>
          </w:tcPr>
          <w:p w:rsidR="00323E4D" w:rsidRDefault="007C6FC3" w:rsidP="00D56DF9">
            <w:pPr>
              <w:rPr>
                <w:rFonts w:ascii="Times New Roman" w:hAnsi="Times New Roman" w:cs="Times New Roman"/>
              </w:rPr>
            </w:pPr>
            <w:r>
              <w:rPr>
                <w:rFonts w:ascii="Times New Roman" w:hAnsi="Times New Roman" w:cs="Times New Roman"/>
              </w:rPr>
              <w:t>Heat Transfer area- 0.0688888 SF</w:t>
            </w:r>
          </w:p>
          <w:p w:rsidR="007C6FC3" w:rsidRDefault="007C6FC3" w:rsidP="00D56DF9">
            <w:pPr>
              <w:rPr>
                <w:rFonts w:ascii="Times New Roman" w:hAnsi="Times New Roman" w:cs="Times New Roman"/>
              </w:rPr>
            </w:pPr>
            <w:r>
              <w:rPr>
                <w:rFonts w:ascii="Times New Roman" w:hAnsi="Times New Roman" w:cs="Times New Roman"/>
              </w:rPr>
              <w:t>Tube design gauge pressure- 325.3795 psig</w:t>
            </w:r>
          </w:p>
          <w:p w:rsidR="007C6FC3" w:rsidRDefault="007C6FC3" w:rsidP="00D56DF9">
            <w:pPr>
              <w:rPr>
                <w:rFonts w:ascii="Times New Roman" w:hAnsi="Times New Roman" w:cs="Times New Roman"/>
              </w:rPr>
            </w:pPr>
            <w:r>
              <w:rPr>
                <w:rFonts w:ascii="Times New Roman" w:hAnsi="Times New Roman" w:cs="Times New Roman"/>
              </w:rPr>
              <w:t>Tube design temperature- 556.445 deg F</w:t>
            </w:r>
          </w:p>
          <w:p w:rsidR="007C6FC3" w:rsidRDefault="007C6FC3" w:rsidP="00D56DF9">
            <w:pPr>
              <w:rPr>
                <w:rFonts w:ascii="Times New Roman" w:hAnsi="Times New Roman" w:cs="Times New Roman"/>
              </w:rPr>
            </w:pPr>
            <w:r>
              <w:rPr>
                <w:rFonts w:ascii="Times New Roman" w:hAnsi="Times New Roman" w:cs="Times New Roman"/>
              </w:rPr>
              <w:t>Tube operating temp- 506.445 deg F</w:t>
            </w:r>
          </w:p>
          <w:p w:rsidR="007C6FC3" w:rsidRDefault="00467F60" w:rsidP="00D56DF9">
            <w:pPr>
              <w:rPr>
                <w:rFonts w:ascii="Times New Roman" w:hAnsi="Times New Roman" w:cs="Times New Roman"/>
              </w:rPr>
            </w:pPr>
            <w:r>
              <w:rPr>
                <w:rFonts w:ascii="Times New Roman" w:hAnsi="Times New Roman" w:cs="Times New Roman"/>
              </w:rPr>
              <w:t>Shell design gauge pressure- 212.021 psig</w:t>
            </w:r>
          </w:p>
          <w:p w:rsidR="00467F60" w:rsidRDefault="00467F60" w:rsidP="00D56DF9">
            <w:pPr>
              <w:rPr>
                <w:rFonts w:ascii="Times New Roman" w:hAnsi="Times New Roman" w:cs="Times New Roman"/>
              </w:rPr>
            </w:pPr>
            <w:r>
              <w:rPr>
                <w:rFonts w:ascii="Times New Roman" w:hAnsi="Times New Roman" w:cs="Times New Roman"/>
              </w:rPr>
              <w:t>Shell design temp- 250 deg F</w:t>
            </w:r>
          </w:p>
          <w:p w:rsidR="00467F60" w:rsidRDefault="00467F60" w:rsidP="00D56DF9">
            <w:pPr>
              <w:rPr>
                <w:rFonts w:ascii="Times New Roman" w:hAnsi="Times New Roman" w:cs="Times New Roman"/>
              </w:rPr>
            </w:pPr>
            <w:r>
              <w:rPr>
                <w:rFonts w:ascii="Times New Roman" w:hAnsi="Times New Roman" w:cs="Times New Roman"/>
              </w:rPr>
              <w:t>Shell operating temp- 95 deg F</w:t>
            </w:r>
          </w:p>
          <w:p w:rsidR="00467F60" w:rsidRDefault="00467F60" w:rsidP="00D56DF9">
            <w:pPr>
              <w:rPr>
                <w:rFonts w:ascii="Times New Roman" w:hAnsi="Times New Roman" w:cs="Times New Roman"/>
              </w:rPr>
            </w:pPr>
            <w:r>
              <w:rPr>
                <w:rFonts w:ascii="Times New Roman" w:hAnsi="Times New Roman" w:cs="Times New Roman"/>
              </w:rPr>
              <w:t>Tube length extended- 20 feet</w:t>
            </w:r>
          </w:p>
          <w:p w:rsidR="00467F60" w:rsidRDefault="00467F60" w:rsidP="00D56DF9">
            <w:pPr>
              <w:rPr>
                <w:rFonts w:ascii="Times New Roman" w:hAnsi="Times New Roman" w:cs="Times New Roman"/>
              </w:rPr>
            </w:pPr>
            <w:r>
              <w:rPr>
                <w:rFonts w:ascii="Times New Roman" w:hAnsi="Times New Roman" w:cs="Times New Roman"/>
              </w:rPr>
              <w:t>Tube wall thickness- 0.125 in</w:t>
            </w:r>
          </w:p>
          <w:p w:rsidR="002E1EA3" w:rsidRDefault="002E1EA3" w:rsidP="00D56DF9">
            <w:pPr>
              <w:rPr>
                <w:rFonts w:ascii="Times New Roman" w:hAnsi="Times New Roman" w:cs="Times New Roman"/>
              </w:rPr>
            </w:pPr>
            <w:r>
              <w:rPr>
                <w:rFonts w:ascii="Times New Roman" w:hAnsi="Times New Roman" w:cs="Times New Roman"/>
              </w:rPr>
              <w:t>Tube seal type- seal welded tube joints</w:t>
            </w:r>
          </w:p>
          <w:p w:rsidR="002E1EA3" w:rsidRDefault="002E1EA3" w:rsidP="00D56DF9">
            <w:pPr>
              <w:rPr>
                <w:rFonts w:ascii="Times New Roman" w:hAnsi="Times New Roman" w:cs="Times New Roman"/>
              </w:rPr>
            </w:pPr>
            <w:r>
              <w:rPr>
                <w:rFonts w:ascii="Times New Roman" w:hAnsi="Times New Roman" w:cs="Times New Roman"/>
              </w:rPr>
              <w:t>Tube pitch- 1.25 in</w:t>
            </w:r>
          </w:p>
          <w:p w:rsidR="002E1EA3" w:rsidRDefault="002E1EA3" w:rsidP="00D56DF9">
            <w:pPr>
              <w:rPr>
                <w:rFonts w:ascii="Times New Roman" w:hAnsi="Times New Roman" w:cs="Times New Roman"/>
              </w:rPr>
            </w:pPr>
            <w:r>
              <w:rPr>
                <w:rFonts w:ascii="Times New Roman" w:hAnsi="Times New Roman" w:cs="Times New Roman"/>
              </w:rPr>
              <w:t>Tube pitch symbol- Triangular</w:t>
            </w:r>
          </w:p>
          <w:p w:rsidR="002E1EA3" w:rsidRDefault="002E1EA3" w:rsidP="00D56DF9">
            <w:pPr>
              <w:rPr>
                <w:rFonts w:ascii="Times New Roman" w:hAnsi="Times New Roman" w:cs="Times New Roman"/>
              </w:rPr>
            </w:pPr>
            <w:r>
              <w:rPr>
                <w:rFonts w:ascii="Times New Roman" w:hAnsi="Times New Roman" w:cs="Times New Roman"/>
              </w:rPr>
              <w:t>Expansion joint- NO</w:t>
            </w:r>
          </w:p>
          <w:p w:rsidR="002E1EA3" w:rsidRDefault="002E1EA3" w:rsidP="00D56DF9">
            <w:pPr>
              <w:rPr>
                <w:rFonts w:ascii="Times New Roman" w:hAnsi="Times New Roman" w:cs="Times New Roman"/>
              </w:rPr>
            </w:pPr>
            <w:r>
              <w:rPr>
                <w:rFonts w:ascii="Times New Roman" w:hAnsi="Times New Roman" w:cs="Times New Roman"/>
              </w:rPr>
              <w:t>Cladding location- Shell</w:t>
            </w:r>
          </w:p>
          <w:p w:rsidR="002E1EA3" w:rsidRDefault="002E1EA3" w:rsidP="00D56DF9">
            <w:pPr>
              <w:rPr>
                <w:rFonts w:ascii="Times New Roman" w:hAnsi="Times New Roman" w:cs="Times New Roman"/>
              </w:rPr>
            </w:pPr>
            <w:r>
              <w:rPr>
                <w:rFonts w:ascii="Times New Roman" w:hAnsi="Times New Roman" w:cs="Times New Roman"/>
              </w:rPr>
              <w:t># Tube passes- 2</w:t>
            </w:r>
          </w:p>
          <w:p w:rsidR="002E1EA3" w:rsidRDefault="002E1EA3" w:rsidP="00D56DF9">
            <w:pPr>
              <w:rPr>
                <w:rFonts w:ascii="Times New Roman" w:hAnsi="Times New Roman" w:cs="Times New Roman"/>
              </w:rPr>
            </w:pPr>
            <w:r>
              <w:rPr>
                <w:rFonts w:ascii="Times New Roman" w:hAnsi="Times New Roman" w:cs="Times New Roman"/>
              </w:rPr>
              <w:t># Shell passes- 1</w:t>
            </w:r>
          </w:p>
          <w:p w:rsidR="002E1EA3" w:rsidRDefault="002E1EA3" w:rsidP="002E1EA3">
            <w:pPr>
              <w:rPr>
                <w:rFonts w:ascii="Times New Roman" w:hAnsi="Times New Roman" w:cs="Times New Roman"/>
              </w:rPr>
            </w:pPr>
            <w:r>
              <w:rPr>
                <w:rFonts w:ascii="Times New Roman" w:hAnsi="Times New Roman" w:cs="Times New Roman"/>
              </w:rPr>
              <w:t>Weld Xray- 20%</w:t>
            </w:r>
          </w:p>
          <w:p w:rsidR="002E1EA3" w:rsidRDefault="00880035" w:rsidP="002E1EA3">
            <w:pPr>
              <w:rPr>
                <w:rFonts w:ascii="Times New Roman" w:hAnsi="Times New Roman" w:cs="Times New Roman"/>
              </w:rPr>
            </w:pPr>
            <w:r>
              <w:rPr>
                <w:rFonts w:ascii="Times New Roman" w:hAnsi="Times New Roman" w:cs="Times New Roman"/>
              </w:rPr>
              <w:t>TEMA type- BES</w:t>
            </w:r>
          </w:p>
          <w:p w:rsidR="00880035" w:rsidRDefault="00880035" w:rsidP="002E1EA3">
            <w:pPr>
              <w:rPr>
                <w:rFonts w:ascii="Times New Roman" w:hAnsi="Times New Roman" w:cs="Times New Roman"/>
              </w:rPr>
            </w:pPr>
            <w:r>
              <w:rPr>
                <w:rFonts w:ascii="Times New Roman" w:hAnsi="Times New Roman" w:cs="Times New Roman"/>
              </w:rPr>
              <w:t>Vandor grade- High</w:t>
            </w:r>
          </w:p>
          <w:p w:rsidR="00880035" w:rsidRDefault="00880035" w:rsidP="00880035">
            <w:pPr>
              <w:rPr>
                <w:rFonts w:ascii="Times New Roman" w:hAnsi="Times New Roman" w:cs="Times New Roman"/>
              </w:rPr>
            </w:pPr>
            <w:r>
              <w:rPr>
                <w:rFonts w:ascii="Times New Roman" w:hAnsi="Times New Roman" w:cs="Times New Roman"/>
              </w:rPr>
              <w:t>Regulation Type- None</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Heat (HX)</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8000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44900</w:t>
            </w:r>
          </w:p>
        </w:tc>
        <w:tc>
          <w:tcPr>
            <w:tcW w:w="5821" w:type="dxa"/>
          </w:tcPr>
          <w:p w:rsidR="00323E4D" w:rsidRDefault="006F4B7D" w:rsidP="00D56DF9">
            <w:pPr>
              <w:rPr>
                <w:rFonts w:ascii="Times New Roman" w:hAnsi="Times New Roman" w:cs="Times New Roman"/>
              </w:rPr>
            </w:pPr>
            <w:r>
              <w:rPr>
                <w:rFonts w:ascii="Times New Roman" w:hAnsi="Times New Roman" w:cs="Times New Roman"/>
              </w:rPr>
              <w:t>Heat transfer area- 3.2668 SF</w:t>
            </w:r>
          </w:p>
          <w:p w:rsidR="006F4B7D" w:rsidRDefault="006F4B7D" w:rsidP="00D56DF9">
            <w:pPr>
              <w:rPr>
                <w:rFonts w:ascii="Times New Roman" w:hAnsi="Times New Roman" w:cs="Times New Roman"/>
              </w:rPr>
            </w:pPr>
            <w:r>
              <w:rPr>
                <w:rFonts w:ascii="Times New Roman" w:hAnsi="Times New Roman" w:cs="Times New Roman"/>
              </w:rPr>
              <w:t>Tube design gauge pressure- 110.304 psig</w:t>
            </w:r>
          </w:p>
          <w:p w:rsidR="006F4B7D" w:rsidRDefault="006F4B7D" w:rsidP="00D56DF9">
            <w:pPr>
              <w:rPr>
                <w:rFonts w:ascii="Times New Roman" w:hAnsi="Times New Roman" w:cs="Times New Roman"/>
              </w:rPr>
            </w:pPr>
            <w:r>
              <w:rPr>
                <w:rFonts w:ascii="Times New Roman" w:hAnsi="Times New Roman" w:cs="Times New Roman"/>
              </w:rPr>
              <w:t xml:space="preserve">Tube design temp- 377.8 deg F </w:t>
            </w:r>
          </w:p>
          <w:p w:rsidR="006F4B7D" w:rsidRDefault="006F4B7D" w:rsidP="00D56DF9">
            <w:pPr>
              <w:rPr>
                <w:rFonts w:ascii="Times New Roman" w:hAnsi="Times New Roman" w:cs="Times New Roman"/>
              </w:rPr>
            </w:pPr>
            <w:r>
              <w:rPr>
                <w:rFonts w:ascii="Times New Roman" w:hAnsi="Times New Roman" w:cs="Times New Roman"/>
              </w:rPr>
              <w:t>Tube operating temp- 327.8</w:t>
            </w:r>
          </w:p>
          <w:p w:rsidR="006F4B7D" w:rsidRDefault="006F4B7D" w:rsidP="00D56DF9">
            <w:pPr>
              <w:rPr>
                <w:rFonts w:ascii="Times New Roman" w:hAnsi="Times New Roman" w:cs="Times New Roman"/>
              </w:rPr>
            </w:pPr>
            <w:r>
              <w:rPr>
                <w:rFonts w:ascii="Times New Roman" w:hAnsi="Times New Roman" w:cs="Times New Roman"/>
              </w:rPr>
              <w:t>Tube outside diameter- 1in</w:t>
            </w:r>
          </w:p>
          <w:p w:rsidR="006F4B7D" w:rsidRDefault="006F4B7D" w:rsidP="00D56DF9">
            <w:pPr>
              <w:rPr>
                <w:rFonts w:ascii="Times New Roman" w:hAnsi="Times New Roman" w:cs="Times New Roman"/>
              </w:rPr>
            </w:pPr>
            <w:r>
              <w:rPr>
                <w:rFonts w:ascii="Times New Roman" w:hAnsi="Times New Roman" w:cs="Times New Roman"/>
              </w:rPr>
              <w:t>Shell design gauge pressure- 68.6373 psig</w:t>
            </w:r>
          </w:p>
          <w:p w:rsidR="006F4B7D" w:rsidRDefault="006F4B7D" w:rsidP="00D56DF9">
            <w:pPr>
              <w:rPr>
                <w:rFonts w:ascii="Times New Roman" w:hAnsi="Times New Roman" w:cs="Times New Roman"/>
              </w:rPr>
            </w:pPr>
            <w:r>
              <w:rPr>
                <w:rFonts w:ascii="Times New Roman" w:hAnsi="Times New Roman" w:cs="Times New Roman"/>
              </w:rPr>
              <w:t>Shell design temperature- 250 deg F</w:t>
            </w:r>
          </w:p>
          <w:p w:rsidR="006F4B7D" w:rsidRDefault="006F4B7D" w:rsidP="006F4B7D">
            <w:pPr>
              <w:rPr>
                <w:rFonts w:ascii="Times New Roman" w:hAnsi="Times New Roman" w:cs="Times New Roman"/>
              </w:rPr>
            </w:pPr>
            <w:r>
              <w:rPr>
                <w:rFonts w:ascii="Times New Roman" w:hAnsi="Times New Roman" w:cs="Times New Roman"/>
              </w:rPr>
              <w:lastRenderedPageBreak/>
              <w:t>Shell Operating temp- 122 deg F</w:t>
            </w:r>
          </w:p>
          <w:p w:rsidR="00D56DF9" w:rsidRDefault="00545FC9" w:rsidP="006F4B7D">
            <w:pPr>
              <w:rPr>
                <w:rFonts w:ascii="Times New Roman" w:hAnsi="Times New Roman" w:cs="Times New Roman"/>
              </w:rPr>
            </w:pPr>
            <w:r>
              <w:rPr>
                <w:rFonts w:ascii="Times New Roman" w:hAnsi="Times New Roman" w:cs="Times New Roman"/>
              </w:rPr>
              <w:t>Tube length extended- 20 ft</w:t>
            </w:r>
          </w:p>
          <w:p w:rsidR="00545FC9" w:rsidRDefault="00545FC9" w:rsidP="006F4B7D">
            <w:pPr>
              <w:rPr>
                <w:rFonts w:ascii="Times New Roman" w:hAnsi="Times New Roman" w:cs="Times New Roman"/>
              </w:rPr>
            </w:pPr>
            <w:r>
              <w:rPr>
                <w:rFonts w:ascii="Times New Roman" w:hAnsi="Times New Roman" w:cs="Times New Roman"/>
              </w:rPr>
              <w:t>Tube wall thickness- 0.125 ft</w:t>
            </w:r>
          </w:p>
          <w:p w:rsidR="00545FC9" w:rsidRDefault="00545FC9" w:rsidP="006F4B7D">
            <w:pPr>
              <w:rPr>
                <w:rFonts w:ascii="Times New Roman" w:hAnsi="Times New Roman" w:cs="Times New Roman"/>
              </w:rPr>
            </w:pPr>
            <w:r>
              <w:rPr>
                <w:rFonts w:ascii="Times New Roman" w:hAnsi="Times New Roman" w:cs="Times New Roman"/>
              </w:rPr>
              <w:t>Tube seal type- seal welded tube joints</w:t>
            </w:r>
          </w:p>
          <w:p w:rsidR="00545FC9" w:rsidRDefault="00545FC9" w:rsidP="006F4B7D">
            <w:pPr>
              <w:rPr>
                <w:rFonts w:ascii="Times New Roman" w:hAnsi="Times New Roman" w:cs="Times New Roman"/>
              </w:rPr>
            </w:pPr>
            <w:r>
              <w:rPr>
                <w:rFonts w:ascii="Times New Roman" w:hAnsi="Times New Roman" w:cs="Times New Roman"/>
              </w:rPr>
              <w:t>Tube pitch- 1.25 in</w:t>
            </w:r>
          </w:p>
          <w:p w:rsidR="00545FC9" w:rsidRDefault="00545FC9" w:rsidP="006F4B7D">
            <w:pPr>
              <w:rPr>
                <w:rFonts w:ascii="Times New Roman" w:hAnsi="Times New Roman" w:cs="Times New Roman"/>
              </w:rPr>
            </w:pPr>
            <w:r>
              <w:rPr>
                <w:rFonts w:ascii="Times New Roman" w:hAnsi="Times New Roman" w:cs="Times New Roman"/>
              </w:rPr>
              <w:t>Tube pitch symbol-  triangular</w:t>
            </w:r>
          </w:p>
          <w:p w:rsidR="00545FC9" w:rsidRDefault="00545FC9" w:rsidP="006F4B7D">
            <w:pPr>
              <w:rPr>
                <w:rFonts w:ascii="Times New Roman" w:hAnsi="Times New Roman" w:cs="Times New Roman"/>
              </w:rPr>
            </w:pPr>
            <w:r>
              <w:rPr>
                <w:rFonts w:ascii="Times New Roman" w:hAnsi="Times New Roman" w:cs="Times New Roman"/>
              </w:rPr>
              <w:t>Expansion joint-  No</w:t>
            </w:r>
          </w:p>
          <w:p w:rsidR="00545FC9" w:rsidRDefault="00545FC9" w:rsidP="006F4B7D">
            <w:pPr>
              <w:rPr>
                <w:rFonts w:ascii="Times New Roman" w:hAnsi="Times New Roman" w:cs="Times New Roman"/>
              </w:rPr>
            </w:pPr>
            <w:r>
              <w:rPr>
                <w:rFonts w:ascii="Times New Roman" w:hAnsi="Times New Roman" w:cs="Times New Roman"/>
              </w:rPr>
              <w:t>Cladding location- shell</w:t>
            </w:r>
          </w:p>
          <w:p w:rsidR="00545FC9" w:rsidRDefault="00545FC9" w:rsidP="006F4B7D">
            <w:pPr>
              <w:rPr>
                <w:rFonts w:ascii="Times New Roman" w:hAnsi="Times New Roman" w:cs="Times New Roman"/>
              </w:rPr>
            </w:pPr>
            <w:r>
              <w:rPr>
                <w:rFonts w:ascii="Times New Roman" w:hAnsi="Times New Roman" w:cs="Times New Roman"/>
              </w:rPr>
              <w:t># tube passes- 2</w:t>
            </w:r>
          </w:p>
          <w:p w:rsidR="00545FC9" w:rsidRDefault="00545FC9" w:rsidP="006F4B7D">
            <w:pPr>
              <w:rPr>
                <w:rFonts w:ascii="Times New Roman" w:hAnsi="Times New Roman" w:cs="Times New Roman"/>
              </w:rPr>
            </w:pPr>
            <w:r>
              <w:rPr>
                <w:rFonts w:ascii="Times New Roman" w:hAnsi="Times New Roman" w:cs="Times New Roman"/>
              </w:rPr>
              <w:t># shell passes- 1</w:t>
            </w:r>
          </w:p>
          <w:p w:rsidR="00545FC9" w:rsidRDefault="00545FC9" w:rsidP="006F4B7D">
            <w:pPr>
              <w:rPr>
                <w:rFonts w:ascii="Times New Roman" w:hAnsi="Times New Roman" w:cs="Times New Roman"/>
              </w:rPr>
            </w:pPr>
            <w:r>
              <w:rPr>
                <w:rFonts w:ascii="Times New Roman" w:hAnsi="Times New Roman" w:cs="Times New Roman"/>
              </w:rPr>
              <w:t>Weld Xray- 20%</w:t>
            </w:r>
          </w:p>
          <w:p w:rsidR="00545FC9" w:rsidRDefault="00545FC9" w:rsidP="006F4B7D">
            <w:pPr>
              <w:rPr>
                <w:rFonts w:ascii="Times New Roman" w:hAnsi="Times New Roman" w:cs="Times New Roman"/>
              </w:rPr>
            </w:pPr>
            <w:r>
              <w:rPr>
                <w:rFonts w:ascii="Times New Roman" w:hAnsi="Times New Roman" w:cs="Times New Roman"/>
              </w:rPr>
              <w:t>TEMA type- BES</w:t>
            </w:r>
          </w:p>
          <w:p w:rsidR="00545FC9" w:rsidRDefault="00545FC9" w:rsidP="006F4B7D">
            <w:pPr>
              <w:rPr>
                <w:rFonts w:ascii="Times New Roman" w:hAnsi="Times New Roman" w:cs="Times New Roman"/>
              </w:rPr>
            </w:pPr>
            <w:r>
              <w:rPr>
                <w:rFonts w:ascii="Times New Roman" w:hAnsi="Times New Roman" w:cs="Times New Roman"/>
              </w:rPr>
              <w:t>Vendor grade- high</w:t>
            </w:r>
          </w:p>
          <w:p w:rsidR="00545FC9" w:rsidRDefault="00545FC9" w:rsidP="006F4B7D">
            <w:pPr>
              <w:rPr>
                <w:rFonts w:ascii="Times New Roman" w:hAnsi="Times New Roman" w:cs="Times New Roman"/>
              </w:rPr>
            </w:pPr>
            <w:r>
              <w:rPr>
                <w:rFonts w:ascii="Times New Roman" w:hAnsi="Times New Roman" w:cs="Times New Roman"/>
              </w:rPr>
              <w:t>Regulation type- none</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lastRenderedPageBreak/>
              <w:t>Heater (HX)</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9600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57200</w:t>
            </w:r>
          </w:p>
        </w:tc>
        <w:tc>
          <w:tcPr>
            <w:tcW w:w="5821" w:type="dxa"/>
          </w:tcPr>
          <w:p w:rsidR="00323E4D" w:rsidRDefault="00545FC9" w:rsidP="00D56DF9">
            <w:pPr>
              <w:rPr>
                <w:rFonts w:ascii="Times New Roman" w:hAnsi="Times New Roman" w:cs="Times New Roman"/>
              </w:rPr>
            </w:pPr>
            <w:r>
              <w:rPr>
                <w:rFonts w:ascii="Times New Roman" w:hAnsi="Times New Roman" w:cs="Times New Roman"/>
              </w:rPr>
              <w:t>Heat transfer area-  62.9533 SF</w:t>
            </w:r>
          </w:p>
          <w:p w:rsidR="00667F28" w:rsidRDefault="00667F28" w:rsidP="00667F28">
            <w:pPr>
              <w:rPr>
                <w:rFonts w:ascii="Times New Roman" w:hAnsi="Times New Roman" w:cs="Times New Roman"/>
              </w:rPr>
            </w:pPr>
            <w:r>
              <w:rPr>
                <w:rFonts w:ascii="Times New Roman" w:hAnsi="Times New Roman" w:cs="Times New Roman"/>
              </w:rPr>
              <w:t>Tube design gauge pressure- 110.304 psig</w:t>
            </w:r>
          </w:p>
          <w:p w:rsidR="00667F28" w:rsidRDefault="00667F28" w:rsidP="00667F28">
            <w:pPr>
              <w:rPr>
                <w:rFonts w:ascii="Times New Roman" w:hAnsi="Times New Roman" w:cs="Times New Roman"/>
              </w:rPr>
            </w:pPr>
            <w:r>
              <w:rPr>
                <w:rFonts w:ascii="Times New Roman" w:hAnsi="Times New Roman" w:cs="Times New Roman"/>
              </w:rPr>
              <w:t xml:space="preserve">Tube design temp- 377.8 deg F </w:t>
            </w:r>
          </w:p>
          <w:p w:rsidR="00667F28" w:rsidRDefault="00667F28" w:rsidP="00667F28">
            <w:pPr>
              <w:rPr>
                <w:rFonts w:ascii="Times New Roman" w:hAnsi="Times New Roman" w:cs="Times New Roman"/>
              </w:rPr>
            </w:pPr>
            <w:r>
              <w:rPr>
                <w:rFonts w:ascii="Times New Roman" w:hAnsi="Times New Roman" w:cs="Times New Roman"/>
              </w:rPr>
              <w:t>Tube operating temp- 327.8</w:t>
            </w:r>
          </w:p>
          <w:p w:rsidR="00667F28" w:rsidRDefault="00667F28" w:rsidP="00667F28">
            <w:pPr>
              <w:rPr>
                <w:rFonts w:ascii="Times New Roman" w:hAnsi="Times New Roman" w:cs="Times New Roman"/>
              </w:rPr>
            </w:pPr>
            <w:r>
              <w:rPr>
                <w:rFonts w:ascii="Times New Roman" w:hAnsi="Times New Roman" w:cs="Times New Roman"/>
              </w:rPr>
              <w:t>Tube outside diameter- 1in</w:t>
            </w:r>
          </w:p>
          <w:p w:rsidR="00667F28" w:rsidRDefault="00667F28" w:rsidP="00667F28">
            <w:pPr>
              <w:rPr>
                <w:rFonts w:ascii="Times New Roman" w:hAnsi="Times New Roman" w:cs="Times New Roman"/>
              </w:rPr>
            </w:pPr>
            <w:r>
              <w:rPr>
                <w:rFonts w:ascii="Times New Roman" w:hAnsi="Times New Roman" w:cs="Times New Roman"/>
              </w:rPr>
              <w:t>Shell design gauge pressure- 68.6373 psig</w:t>
            </w:r>
          </w:p>
          <w:p w:rsidR="00667F28" w:rsidRDefault="00667F28" w:rsidP="00667F28">
            <w:pPr>
              <w:rPr>
                <w:rFonts w:ascii="Times New Roman" w:hAnsi="Times New Roman" w:cs="Times New Roman"/>
              </w:rPr>
            </w:pPr>
            <w:r>
              <w:rPr>
                <w:rFonts w:ascii="Times New Roman" w:hAnsi="Times New Roman" w:cs="Times New Roman"/>
              </w:rPr>
              <w:t>Shell design temperature- 250 deg F</w:t>
            </w:r>
          </w:p>
          <w:p w:rsidR="00667F28" w:rsidRDefault="00667F28" w:rsidP="00667F28">
            <w:pPr>
              <w:rPr>
                <w:rFonts w:ascii="Times New Roman" w:hAnsi="Times New Roman" w:cs="Times New Roman"/>
              </w:rPr>
            </w:pPr>
            <w:r>
              <w:rPr>
                <w:rFonts w:ascii="Times New Roman" w:hAnsi="Times New Roman" w:cs="Times New Roman"/>
              </w:rPr>
              <w:t>Shell Operating temp- 122 deg F</w:t>
            </w:r>
          </w:p>
          <w:p w:rsidR="00667F28" w:rsidRDefault="00667F28" w:rsidP="00667F28">
            <w:pPr>
              <w:rPr>
                <w:rFonts w:ascii="Times New Roman" w:hAnsi="Times New Roman" w:cs="Times New Roman"/>
              </w:rPr>
            </w:pPr>
            <w:r>
              <w:rPr>
                <w:rFonts w:ascii="Times New Roman" w:hAnsi="Times New Roman" w:cs="Times New Roman"/>
              </w:rPr>
              <w:t>Tube length extended- 20 ft</w:t>
            </w:r>
          </w:p>
          <w:p w:rsidR="00667F28" w:rsidRDefault="00667F28" w:rsidP="00667F28">
            <w:pPr>
              <w:rPr>
                <w:rFonts w:ascii="Times New Roman" w:hAnsi="Times New Roman" w:cs="Times New Roman"/>
              </w:rPr>
            </w:pPr>
            <w:r>
              <w:rPr>
                <w:rFonts w:ascii="Times New Roman" w:hAnsi="Times New Roman" w:cs="Times New Roman"/>
              </w:rPr>
              <w:t>Tube wall thickness- 0.125 ft</w:t>
            </w:r>
          </w:p>
          <w:p w:rsidR="00667F28" w:rsidRDefault="00667F28" w:rsidP="00667F28">
            <w:pPr>
              <w:rPr>
                <w:rFonts w:ascii="Times New Roman" w:hAnsi="Times New Roman" w:cs="Times New Roman"/>
              </w:rPr>
            </w:pPr>
            <w:r>
              <w:rPr>
                <w:rFonts w:ascii="Times New Roman" w:hAnsi="Times New Roman" w:cs="Times New Roman"/>
              </w:rPr>
              <w:t>Tube seal type- seal welded tube joints</w:t>
            </w:r>
          </w:p>
          <w:p w:rsidR="00667F28" w:rsidRDefault="00667F28" w:rsidP="00667F28">
            <w:pPr>
              <w:rPr>
                <w:rFonts w:ascii="Times New Roman" w:hAnsi="Times New Roman" w:cs="Times New Roman"/>
              </w:rPr>
            </w:pPr>
            <w:r>
              <w:rPr>
                <w:rFonts w:ascii="Times New Roman" w:hAnsi="Times New Roman" w:cs="Times New Roman"/>
              </w:rPr>
              <w:t>Tube pitch- 1.25 in</w:t>
            </w:r>
          </w:p>
          <w:p w:rsidR="00667F28" w:rsidRDefault="00667F28" w:rsidP="00667F28">
            <w:pPr>
              <w:rPr>
                <w:rFonts w:ascii="Times New Roman" w:hAnsi="Times New Roman" w:cs="Times New Roman"/>
              </w:rPr>
            </w:pPr>
            <w:r>
              <w:rPr>
                <w:rFonts w:ascii="Times New Roman" w:hAnsi="Times New Roman" w:cs="Times New Roman"/>
              </w:rPr>
              <w:t>Tube pitch symbol-  triangular</w:t>
            </w:r>
          </w:p>
          <w:p w:rsidR="00667F28" w:rsidRDefault="00667F28" w:rsidP="00667F28">
            <w:pPr>
              <w:rPr>
                <w:rFonts w:ascii="Times New Roman" w:hAnsi="Times New Roman" w:cs="Times New Roman"/>
              </w:rPr>
            </w:pPr>
            <w:r>
              <w:rPr>
                <w:rFonts w:ascii="Times New Roman" w:hAnsi="Times New Roman" w:cs="Times New Roman"/>
              </w:rPr>
              <w:t>Expansion joint-  No</w:t>
            </w:r>
          </w:p>
          <w:p w:rsidR="00667F28" w:rsidRDefault="00667F28" w:rsidP="00667F28">
            <w:pPr>
              <w:rPr>
                <w:rFonts w:ascii="Times New Roman" w:hAnsi="Times New Roman" w:cs="Times New Roman"/>
              </w:rPr>
            </w:pPr>
            <w:r>
              <w:rPr>
                <w:rFonts w:ascii="Times New Roman" w:hAnsi="Times New Roman" w:cs="Times New Roman"/>
              </w:rPr>
              <w:t>Cladding location- shell</w:t>
            </w:r>
          </w:p>
          <w:p w:rsidR="00667F28" w:rsidRDefault="00667F28" w:rsidP="00667F28">
            <w:pPr>
              <w:rPr>
                <w:rFonts w:ascii="Times New Roman" w:hAnsi="Times New Roman" w:cs="Times New Roman"/>
              </w:rPr>
            </w:pPr>
            <w:r>
              <w:rPr>
                <w:rFonts w:ascii="Times New Roman" w:hAnsi="Times New Roman" w:cs="Times New Roman"/>
              </w:rPr>
              <w:t># tube passes- 2</w:t>
            </w:r>
          </w:p>
          <w:p w:rsidR="00667F28" w:rsidRDefault="00667F28" w:rsidP="00667F28">
            <w:pPr>
              <w:rPr>
                <w:rFonts w:ascii="Times New Roman" w:hAnsi="Times New Roman" w:cs="Times New Roman"/>
              </w:rPr>
            </w:pPr>
            <w:r>
              <w:rPr>
                <w:rFonts w:ascii="Times New Roman" w:hAnsi="Times New Roman" w:cs="Times New Roman"/>
              </w:rPr>
              <w:t># shell passes- 1</w:t>
            </w:r>
          </w:p>
          <w:p w:rsidR="00667F28" w:rsidRDefault="00667F28" w:rsidP="00667F28">
            <w:pPr>
              <w:rPr>
                <w:rFonts w:ascii="Times New Roman" w:hAnsi="Times New Roman" w:cs="Times New Roman"/>
              </w:rPr>
            </w:pPr>
            <w:r>
              <w:rPr>
                <w:rFonts w:ascii="Times New Roman" w:hAnsi="Times New Roman" w:cs="Times New Roman"/>
              </w:rPr>
              <w:t>Weld Xray- 20%</w:t>
            </w:r>
          </w:p>
          <w:p w:rsidR="00667F28" w:rsidRDefault="00667F28" w:rsidP="00667F28">
            <w:pPr>
              <w:rPr>
                <w:rFonts w:ascii="Times New Roman" w:hAnsi="Times New Roman" w:cs="Times New Roman"/>
              </w:rPr>
            </w:pPr>
            <w:r>
              <w:rPr>
                <w:rFonts w:ascii="Times New Roman" w:hAnsi="Times New Roman" w:cs="Times New Roman"/>
              </w:rPr>
              <w:t>TEMA type- BES</w:t>
            </w:r>
          </w:p>
          <w:p w:rsidR="00667F28" w:rsidRDefault="00667F28" w:rsidP="00667F28">
            <w:pPr>
              <w:rPr>
                <w:rFonts w:ascii="Times New Roman" w:hAnsi="Times New Roman" w:cs="Times New Roman"/>
              </w:rPr>
            </w:pPr>
            <w:r>
              <w:rPr>
                <w:rFonts w:ascii="Times New Roman" w:hAnsi="Times New Roman" w:cs="Times New Roman"/>
              </w:rPr>
              <w:t>Vendor grade- high</w:t>
            </w:r>
          </w:p>
          <w:p w:rsidR="00545FC9" w:rsidRDefault="00667F28" w:rsidP="00667F28">
            <w:pPr>
              <w:rPr>
                <w:rFonts w:ascii="Times New Roman" w:hAnsi="Times New Roman" w:cs="Times New Roman"/>
              </w:rPr>
            </w:pPr>
            <w:r>
              <w:rPr>
                <w:rFonts w:ascii="Times New Roman" w:hAnsi="Times New Roman" w:cs="Times New Roman"/>
              </w:rPr>
              <w:t>Regulation type- none</w:t>
            </w:r>
          </w:p>
        </w:tc>
      </w:tr>
      <w:tr w:rsidR="00667F28" w:rsidTr="00323E4D">
        <w:tc>
          <w:tcPr>
            <w:tcW w:w="1728" w:type="dxa"/>
          </w:tcPr>
          <w:p w:rsidR="00667F28" w:rsidRDefault="00667F28" w:rsidP="00D56DF9">
            <w:pPr>
              <w:rPr>
                <w:rFonts w:ascii="Times New Roman" w:hAnsi="Times New Roman" w:cs="Times New Roman"/>
              </w:rPr>
            </w:pPr>
            <w:r>
              <w:rPr>
                <w:rFonts w:ascii="Times New Roman" w:hAnsi="Times New Roman" w:cs="Times New Roman"/>
              </w:rPr>
              <w:t>HX (HX)</w:t>
            </w:r>
          </w:p>
        </w:tc>
        <w:tc>
          <w:tcPr>
            <w:tcW w:w="1023" w:type="dxa"/>
          </w:tcPr>
          <w:p w:rsidR="00667F28" w:rsidRDefault="00667F28" w:rsidP="00D56DF9">
            <w:pPr>
              <w:rPr>
                <w:rFonts w:ascii="Times New Roman" w:hAnsi="Times New Roman" w:cs="Times New Roman"/>
              </w:rPr>
            </w:pPr>
          </w:p>
        </w:tc>
        <w:tc>
          <w:tcPr>
            <w:tcW w:w="986" w:type="dxa"/>
          </w:tcPr>
          <w:p w:rsidR="00667F28" w:rsidRDefault="00667F28" w:rsidP="00D56DF9">
            <w:pPr>
              <w:rPr>
                <w:rFonts w:ascii="Times New Roman" w:hAnsi="Times New Roman" w:cs="Times New Roman"/>
              </w:rPr>
            </w:pPr>
          </w:p>
        </w:tc>
        <w:tc>
          <w:tcPr>
            <w:tcW w:w="5821" w:type="dxa"/>
          </w:tcPr>
          <w:p w:rsidR="00667F28" w:rsidRDefault="00667F28" w:rsidP="00667F28">
            <w:pPr>
              <w:rPr>
                <w:rFonts w:ascii="Times New Roman" w:hAnsi="Times New Roman" w:cs="Times New Roman"/>
              </w:rPr>
            </w:pPr>
            <w:r>
              <w:rPr>
                <w:rFonts w:ascii="Times New Roman" w:hAnsi="Times New Roman" w:cs="Times New Roman"/>
              </w:rPr>
              <w:t>Heat transfer area- 234.45499 SF</w:t>
            </w:r>
          </w:p>
          <w:p w:rsidR="00667F28" w:rsidRDefault="00667F28" w:rsidP="00667F28">
            <w:pPr>
              <w:rPr>
                <w:rFonts w:ascii="Times New Roman" w:hAnsi="Times New Roman" w:cs="Times New Roman"/>
              </w:rPr>
            </w:pPr>
            <w:r>
              <w:rPr>
                <w:rFonts w:ascii="Times New Roman" w:hAnsi="Times New Roman" w:cs="Times New Roman"/>
              </w:rPr>
              <w:t xml:space="preserve">Tube design gauge pressure- </w:t>
            </w:r>
            <w:r w:rsidR="00C73A2B">
              <w:rPr>
                <w:rFonts w:ascii="Times New Roman" w:hAnsi="Times New Roman" w:cs="Times New Roman"/>
              </w:rPr>
              <w:t>35.304</w:t>
            </w:r>
            <w:r>
              <w:rPr>
                <w:rFonts w:ascii="Times New Roman" w:hAnsi="Times New Roman" w:cs="Times New Roman"/>
              </w:rPr>
              <w:t xml:space="preserve"> psig</w:t>
            </w:r>
          </w:p>
          <w:p w:rsidR="00667F28" w:rsidRDefault="00C73A2B" w:rsidP="00667F28">
            <w:pPr>
              <w:rPr>
                <w:rFonts w:ascii="Times New Roman" w:hAnsi="Times New Roman" w:cs="Times New Roman"/>
              </w:rPr>
            </w:pPr>
            <w:r>
              <w:rPr>
                <w:rFonts w:ascii="Times New Roman" w:hAnsi="Times New Roman" w:cs="Times New Roman"/>
              </w:rPr>
              <w:t>Tube design temp- 2817</w:t>
            </w:r>
            <w:r w:rsidR="00667F28">
              <w:rPr>
                <w:rFonts w:ascii="Times New Roman" w:hAnsi="Times New Roman" w:cs="Times New Roman"/>
              </w:rPr>
              <w:t xml:space="preserve"> deg F </w:t>
            </w:r>
          </w:p>
          <w:p w:rsidR="00667F28" w:rsidRDefault="00C73A2B" w:rsidP="00667F28">
            <w:pPr>
              <w:rPr>
                <w:rFonts w:ascii="Times New Roman" w:hAnsi="Times New Roman" w:cs="Times New Roman"/>
              </w:rPr>
            </w:pPr>
            <w:r>
              <w:rPr>
                <w:rFonts w:ascii="Times New Roman" w:hAnsi="Times New Roman" w:cs="Times New Roman"/>
              </w:rPr>
              <w:t>Tube operating temp- 2767 deg F</w:t>
            </w:r>
          </w:p>
          <w:p w:rsidR="00667F28" w:rsidRDefault="00667F28" w:rsidP="00667F28">
            <w:pPr>
              <w:rPr>
                <w:rFonts w:ascii="Times New Roman" w:hAnsi="Times New Roman" w:cs="Times New Roman"/>
              </w:rPr>
            </w:pPr>
            <w:r>
              <w:rPr>
                <w:rFonts w:ascii="Times New Roman" w:hAnsi="Times New Roman" w:cs="Times New Roman"/>
              </w:rPr>
              <w:t>Tube outside diameter- 1in</w:t>
            </w:r>
          </w:p>
          <w:p w:rsidR="00667F28" w:rsidRDefault="00667F28" w:rsidP="00667F28">
            <w:pPr>
              <w:rPr>
                <w:rFonts w:ascii="Times New Roman" w:hAnsi="Times New Roman" w:cs="Times New Roman"/>
              </w:rPr>
            </w:pPr>
            <w:r>
              <w:rPr>
                <w:rFonts w:ascii="Times New Roman" w:hAnsi="Times New Roman" w:cs="Times New Roman"/>
              </w:rPr>
              <w:t>Shell design gauge pressure- 6</w:t>
            </w:r>
            <w:r w:rsidR="00FC669D">
              <w:rPr>
                <w:rFonts w:ascii="Times New Roman" w:hAnsi="Times New Roman" w:cs="Times New Roman"/>
              </w:rPr>
              <w:t>0.304</w:t>
            </w:r>
            <w:r>
              <w:rPr>
                <w:rFonts w:ascii="Times New Roman" w:hAnsi="Times New Roman" w:cs="Times New Roman"/>
              </w:rPr>
              <w:t xml:space="preserve"> psig</w:t>
            </w:r>
          </w:p>
          <w:p w:rsidR="00667F28" w:rsidRDefault="00667F28" w:rsidP="00667F28">
            <w:pPr>
              <w:rPr>
                <w:rFonts w:ascii="Times New Roman" w:hAnsi="Times New Roman" w:cs="Times New Roman"/>
              </w:rPr>
            </w:pPr>
            <w:r>
              <w:rPr>
                <w:rFonts w:ascii="Times New Roman" w:hAnsi="Times New Roman" w:cs="Times New Roman"/>
              </w:rPr>
              <w:t>Shell design temperature- 250 deg F</w:t>
            </w:r>
          </w:p>
          <w:p w:rsidR="00667F28" w:rsidRDefault="00FC669D" w:rsidP="00667F28">
            <w:pPr>
              <w:rPr>
                <w:rFonts w:ascii="Times New Roman" w:hAnsi="Times New Roman" w:cs="Times New Roman"/>
              </w:rPr>
            </w:pPr>
            <w:r>
              <w:rPr>
                <w:rFonts w:ascii="Times New Roman" w:hAnsi="Times New Roman" w:cs="Times New Roman"/>
              </w:rPr>
              <w:t>Shell Operating temp- 95</w:t>
            </w:r>
            <w:r w:rsidR="00667F28">
              <w:rPr>
                <w:rFonts w:ascii="Times New Roman" w:hAnsi="Times New Roman" w:cs="Times New Roman"/>
              </w:rPr>
              <w:t xml:space="preserve"> deg F</w:t>
            </w:r>
          </w:p>
          <w:p w:rsidR="00667F28" w:rsidRDefault="00667F28" w:rsidP="00667F28">
            <w:pPr>
              <w:rPr>
                <w:rFonts w:ascii="Times New Roman" w:hAnsi="Times New Roman" w:cs="Times New Roman"/>
              </w:rPr>
            </w:pPr>
            <w:r>
              <w:rPr>
                <w:rFonts w:ascii="Times New Roman" w:hAnsi="Times New Roman" w:cs="Times New Roman"/>
              </w:rPr>
              <w:t>Tube length extended- 20 ft</w:t>
            </w:r>
          </w:p>
          <w:p w:rsidR="00667F28" w:rsidRDefault="00667F28" w:rsidP="00667F28">
            <w:pPr>
              <w:rPr>
                <w:rFonts w:ascii="Times New Roman" w:hAnsi="Times New Roman" w:cs="Times New Roman"/>
              </w:rPr>
            </w:pPr>
            <w:r>
              <w:rPr>
                <w:rFonts w:ascii="Times New Roman" w:hAnsi="Times New Roman" w:cs="Times New Roman"/>
              </w:rPr>
              <w:t>Tube wall thickness- 0.125 ft</w:t>
            </w:r>
          </w:p>
          <w:p w:rsidR="00667F28" w:rsidRDefault="00667F28" w:rsidP="00667F28">
            <w:pPr>
              <w:rPr>
                <w:rFonts w:ascii="Times New Roman" w:hAnsi="Times New Roman" w:cs="Times New Roman"/>
              </w:rPr>
            </w:pPr>
            <w:r>
              <w:rPr>
                <w:rFonts w:ascii="Times New Roman" w:hAnsi="Times New Roman" w:cs="Times New Roman"/>
              </w:rPr>
              <w:t>Tube seal type- seal welded tube joints</w:t>
            </w:r>
          </w:p>
          <w:p w:rsidR="00667F28" w:rsidRDefault="00667F28" w:rsidP="00667F28">
            <w:pPr>
              <w:rPr>
                <w:rFonts w:ascii="Times New Roman" w:hAnsi="Times New Roman" w:cs="Times New Roman"/>
              </w:rPr>
            </w:pPr>
            <w:r>
              <w:rPr>
                <w:rFonts w:ascii="Times New Roman" w:hAnsi="Times New Roman" w:cs="Times New Roman"/>
              </w:rPr>
              <w:t>Tube pitch- 1.25 in</w:t>
            </w:r>
          </w:p>
          <w:p w:rsidR="00667F28" w:rsidRDefault="00667F28" w:rsidP="00667F28">
            <w:pPr>
              <w:rPr>
                <w:rFonts w:ascii="Times New Roman" w:hAnsi="Times New Roman" w:cs="Times New Roman"/>
              </w:rPr>
            </w:pPr>
            <w:r>
              <w:rPr>
                <w:rFonts w:ascii="Times New Roman" w:hAnsi="Times New Roman" w:cs="Times New Roman"/>
              </w:rPr>
              <w:t>Tube pitch symbol-  triangular</w:t>
            </w:r>
          </w:p>
          <w:p w:rsidR="00667F28" w:rsidRDefault="00667F28" w:rsidP="00667F28">
            <w:pPr>
              <w:rPr>
                <w:rFonts w:ascii="Times New Roman" w:hAnsi="Times New Roman" w:cs="Times New Roman"/>
              </w:rPr>
            </w:pPr>
            <w:r>
              <w:rPr>
                <w:rFonts w:ascii="Times New Roman" w:hAnsi="Times New Roman" w:cs="Times New Roman"/>
              </w:rPr>
              <w:t>Expansion joint-  No</w:t>
            </w:r>
          </w:p>
          <w:p w:rsidR="00667F28" w:rsidRDefault="00667F28" w:rsidP="00667F28">
            <w:pPr>
              <w:rPr>
                <w:rFonts w:ascii="Times New Roman" w:hAnsi="Times New Roman" w:cs="Times New Roman"/>
              </w:rPr>
            </w:pPr>
            <w:r>
              <w:rPr>
                <w:rFonts w:ascii="Times New Roman" w:hAnsi="Times New Roman" w:cs="Times New Roman"/>
              </w:rPr>
              <w:t>Cladding location- shell</w:t>
            </w:r>
          </w:p>
          <w:p w:rsidR="00667F28" w:rsidRDefault="00667F28" w:rsidP="00667F28">
            <w:pPr>
              <w:rPr>
                <w:rFonts w:ascii="Times New Roman" w:hAnsi="Times New Roman" w:cs="Times New Roman"/>
              </w:rPr>
            </w:pPr>
            <w:r>
              <w:rPr>
                <w:rFonts w:ascii="Times New Roman" w:hAnsi="Times New Roman" w:cs="Times New Roman"/>
              </w:rPr>
              <w:t># tube passes- 2</w:t>
            </w:r>
          </w:p>
          <w:p w:rsidR="00667F28" w:rsidRDefault="00667F28" w:rsidP="00667F28">
            <w:pPr>
              <w:rPr>
                <w:rFonts w:ascii="Times New Roman" w:hAnsi="Times New Roman" w:cs="Times New Roman"/>
              </w:rPr>
            </w:pPr>
            <w:r>
              <w:rPr>
                <w:rFonts w:ascii="Times New Roman" w:hAnsi="Times New Roman" w:cs="Times New Roman"/>
              </w:rPr>
              <w:lastRenderedPageBreak/>
              <w:t># shell passes- 1</w:t>
            </w:r>
          </w:p>
          <w:p w:rsidR="00667F28" w:rsidRDefault="00667F28" w:rsidP="00667F28">
            <w:pPr>
              <w:rPr>
                <w:rFonts w:ascii="Times New Roman" w:hAnsi="Times New Roman" w:cs="Times New Roman"/>
              </w:rPr>
            </w:pPr>
            <w:r>
              <w:rPr>
                <w:rFonts w:ascii="Times New Roman" w:hAnsi="Times New Roman" w:cs="Times New Roman"/>
              </w:rPr>
              <w:t>Weld Xray- 20%</w:t>
            </w:r>
          </w:p>
          <w:p w:rsidR="00667F28" w:rsidRDefault="00667F28" w:rsidP="00667F28">
            <w:pPr>
              <w:rPr>
                <w:rFonts w:ascii="Times New Roman" w:hAnsi="Times New Roman" w:cs="Times New Roman"/>
              </w:rPr>
            </w:pPr>
            <w:r>
              <w:rPr>
                <w:rFonts w:ascii="Times New Roman" w:hAnsi="Times New Roman" w:cs="Times New Roman"/>
              </w:rPr>
              <w:t>TEMA type- BES</w:t>
            </w:r>
          </w:p>
          <w:p w:rsidR="00667F28" w:rsidRDefault="00667F28" w:rsidP="00667F28">
            <w:pPr>
              <w:rPr>
                <w:rFonts w:ascii="Times New Roman" w:hAnsi="Times New Roman" w:cs="Times New Roman"/>
              </w:rPr>
            </w:pPr>
            <w:r>
              <w:rPr>
                <w:rFonts w:ascii="Times New Roman" w:hAnsi="Times New Roman" w:cs="Times New Roman"/>
              </w:rPr>
              <w:t>Vendor grade- high</w:t>
            </w:r>
          </w:p>
          <w:p w:rsidR="00667F28" w:rsidRDefault="00667F28" w:rsidP="00667F28">
            <w:pPr>
              <w:rPr>
                <w:rFonts w:ascii="Times New Roman" w:hAnsi="Times New Roman" w:cs="Times New Roman"/>
              </w:rPr>
            </w:pPr>
            <w:r>
              <w:rPr>
                <w:rFonts w:ascii="Times New Roman" w:hAnsi="Times New Roman" w:cs="Times New Roman"/>
              </w:rPr>
              <w:t>Regulation type- none</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lastRenderedPageBreak/>
              <w:t>Flash</w:t>
            </w:r>
          </w:p>
        </w:tc>
        <w:tc>
          <w:tcPr>
            <w:tcW w:w="1023" w:type="dxa"/>
          </w:tcPr>
          <w:p w:rsidR="00323E4D" w:rsidRDefault="00323E4D" w:rsidP="00D56DF9">
            <w:pPr>
              <w:rPr>
                <w:rFonts w:ascii="Times New Roman" w:hAnsi="Times New Roman" w:cs="Times New Roman"/>
              </w:rPr>
            </w:pPr>
          </w:p>
        </w:tc>
        <w:tc>
          <w:tcPr>
            <w:tcW w:w="986" w:type="dxa"/>
          </w:tcPr>
          <w:p w:rsidR="00323E4D" w:rsidRDefault="00323E4D" w:rsidP="00D56DF9">
            <w:pPr>
              <w:rPr>
                <w:rFonts w:ascii="Times New Roman" w:hAnsi="Times New Roman" w:cs="Times New Roman"/>
              </w:rPr>
            </w:pPr>
          </w:p>
        </w:tc>
        <w:tc>
          <w:tcPr>
            <w:tcW w:w="5821" w:type="dxa"/>
          </w:tcPr>
          <w:p w:rsidR="00323E4D" w:rsidRDefault="00FC669D" w:rsidP="00D56DF9">
            <w:pPr>
              <w:rPr>
                <w:rFonts w:ascii="Times New Roman" w:hAnsi="Times New Roman" w:cs="Times New Roman"/>
              </w:rPr>
            </w:pPr>
            <w:r>
              <w:rPr>
                <w:rFonts w:ascii="Times New Roman" w:hAnsi="Times New Roman" w:cs="Times New Roman"/>
              </w:rPr>
              <w:t>Application: Standard continuous process vessel</w:t>
            </w:r>
          </w:p>
          <w:p w:rsidR="00FC669D" w:rsidRDefault="00FC669D" w:rsidP="00D56DF9">
            <w:pPr>
              <w:rPr>
                <w:rFonts w:ascii="Times New Roman" w:hAnsi="Times New Roman" w:cs="Times New Roman"/>
              </w:rPr>
            </w:pPr>
            <w:r>
              <w:rPr>
                <w:rFonts w:ascii="Times New Roman" w:hAnsi="Times New Roman" w:cs="Times New Roman"/>
              </w:rPr>
              <w:t>Liquid Volume- 863.707858 gallons</w:t>
            </w:r>
          </w:p>
          <w:p w:rsidR="00FC669D" w:rsidRDefault="00FC669D" w:rsidP="00D56DF9">
            <w:pPr>
              <w:rPr>
                <w:rFonts w:ascii="Times New Roman" w:hAnsi="Times New Roman" w:cs="Times New Roman"/>
              </w:rPr>
            </w:pPr>
            <w:r>
              <w:rPr>
                <w:rFonts w:ascii="Times New Roman" w:hAnsi="Times New Roman" w:cs="Times New Roman"/>
              </w:rPr>
              <w:t>Vessel diameter- 3.5 feet</w:t>
            </w:r>
          </w:p>
          <w:p w:rsidR="00FC669D" w:rsidRDefault="00FC669D" w:rsidP="00D56DF9">
            <w:pPr>
              <w:rPr>
                <w:rFonts w:ascii="Times New Roman" w:hAnsi="Times New Roman" w:cs="Times New Roman"/>
              </w:rPr>
            </w:pPr>
            <w:r>
              <w:rPr>
                <w:rFonts w:ascii="Times New Roman" w:hAnsi="Times New Roman" w:cs="Times New Roman"/>
              </w:rPr>
              <w:t>Vessel tangent to tangent height- 12 feet</w:t>
            </w:r>
          </w:p>
          <w:p w:rsidR="00FC669D" w:rsidRDefault="00FC669D" w:rsidP="00D56DF9">
            <w:pPr>
              <w:rPr>
                <w:rFonts w:ascii="Times New Roman" w:hAnsi="Times New Roman" w:cs="Times New Roman"/>
              </w:rPr>
            </w:pPr>
            <w:r>
              <w:rPr>
                <w:rFonts w:ascii="Times New Roman" w:hAnsi="Times New Roman" w:cs="Times New Roman"/>
              </w:rPr>
              <w:t>Design gauge pressure- 325.379475</w:t>
            </w:r>
          </w:p>
          <w:p w:rsidR="00FC669D" w:rsidRDefault="00FC669D" w:rsidP="00D56DF9">
            <w:pPr>
              <w:rPr>
                <w:rFonts w:ascii="Times New Roman" w:hAnsi="Times New Roman" w:cs="Times New Roman"/>
              </w:rPr>
            </w:pPr>
            <w:r>
              <w:rPr>
                <w:rFonts w:ascii="Times New Roman" w:hAnsi="Times New Roman" w:cs="Times New Roman"/>
              </w:rPr>
              <w:t>Fluid volume- 20%</w:t>
            </w:r>
          </w:p>
          <w:p w:rsidR="00FC669D" w:rsidRDefault="00FC669D" w:rsidP="00D56DF9">
            <w:pPr>
              <w:rPr>
                <w:rFonts w:ascii="Times New Roman" w:hAnsi="Times New Roman" w:cs="Times New Roman"/>
              </w:rPr>
            </w:pPr>
            <w:r>
              <w:rPr>
                <w:rFonts w:ascii="Times New Roman" w:hAnsi="Times New Roman" w:cs="Times New Roman"/>
              </w:rPr>
              <w:t>Design Temp- 1790.77608 deg F</w:t>
            </w:r>
          </w:p>
          <w:p w:rsidR="00FC669D" w:rsidRDefault="00FC669D" w:rsidP="00D56DF9">
            <w:pPr>
              <w:rPr>
                <w:rFonts w:ascii="Times New Roman" w:hAnsi="Times New Roman" w:cs="Times New Roman"/>
              </w:rPr>
            </w:pPr>
            <w:r>
              <w:rPr>
                <w:rFonts w:ascii="Times New Roman" w:hAnsi="Times New Roman" w:cs="Times New Roman"/>
              </w:rPr>
              <w:t>Operating Temp- 1740.77608 deg F</w:t>
            </w:r>
          </w:p>
          <w:p w:rsidR="00FC669D" w:rsidRDefault="00FC669D" w:rsidP="00D56DF9">
            <w:pPr>
              <w:rPr>
                <w:rFonts w:ascii="Times New Roman" w:hAnsi="Times New Roman" w:cs="Times New Roman"/>
              </w:rPr>
            </w:pPr>
            <w:r>
              <w:rPr>
                <w:rFonts w:ascii="Times New Roman" w:hAnsi="Times New Roman" w:cs="Times New Roman"/>
              </w:rPr>
              <w:t>Manhole diameter- 18 in</w:t>
            </w:r>
          </w:p>
          <w:p w:rsidR="00FC669D" w:rsidRDefault="00FC669D" w:rsidP="00D56DF9">
            <w:pPr>
              <w:rPr>
                <w:rFonts w:ascii="Times New Roman" w:hAnsi="Times New Roman" w:cs="Times New Roman"/>
              </w:rPr>
            </w:pPr>
            <w:r>
              <w:rPr>
                <w:rFonts w:ascii="Times New Roman" w:hAnsi="Times New Roman" w:cs="Times New Roman"/>
              </w:rPr>
              <w:t>Allowance for internals- 0%</w:t>
            </w:r>
          </w:p>
          <w:p w:rsidR="00FC669D" w:rsidRDefault="00FC669D" w:rsidP="00D56DF9">
            <w:pPr>
              <w:rPr>
                <w:rFonts w:ascii="Times New Roman" w:hAnsi="Times New Roman" w:cs="Times New Roman"/>
              </w:rPr>
            </w:pPr>
            <w:r>
              <w:rPr>
                <w:rFonts w:ascii="Times New Roman" w:hAnsi="Times New Roman" w:cs="Times New Roman"/>
              </w:rPr>
              <w:t>ASME design basis- D1NF</w:t>
            </w:r>
          </w:p>
          <w:p w:rsidR="00FC669D" w:rsidRDefault="00FC669D" w:rsidP="00D56DF9">
            <w:pPr>
              <w:rPr>
                <w:rFonts w:ascii="Times New Roman" w:hAnsi="Times New Roman" w:cs="Times New Roman"/>
              </w:rPr>
            </w:pPr>
            <w:r>
              <w:rPr>
                <w:rFonts w:ascii="Times New Roman" w:hAnsi="Times New Roman" w:cs="Times New Roman"/>
              </w:rPr>
              <w:t>Start Stop cycles * 1000- 5</w:t>
            </w:r>
          </w:p>
          <w:p w:rsidR="00FC669D" w:rsidRDefault="00FC669D" w:rsidP="00D56DF9">
            <w:pPr>
              <w:rPr>
                <w:rFonts w:ascii="Times New Roman" w:hAnsi="Times New Roman" w:cs="Times New Roman"/>
              </w:rPr>
            </w:pPr>
            <w:r>
              <w:rPr>
                <w:rFonts w:ascii="Times New Roman" w:hAnsi="Times New Roman" w:cs="Times New Roman"/>
              </w:rPr>
              <w:t>Pressure cycles * 100- 0</w:t>
            </w:r>
          </w:p>
          <w:p w:rsidR="00FC669D" w:rsidRDefault="00FC669D" w:rsidP="00D56DF9">
            <w:pPr>
              <w:rPr>
                <w:rFonts w:ascii="Times New Roman" w:hAnsi="Times New Roman" w:cs="Times New Roman"/>
              </w:rPr>
            </w:pPr>
            <w:r>
              <w:rPr>
                <w:rFonts w:ascii="Times New Roman" w:hAnsi="Times New Roman" w:cs="Times New Roman"/>
              </w:rPr>
              <w:t>Pressure amplitude- 0%</w:t>
            </w:r>
          </w:p>
          <w:p w:rsidR="00FC669D" w:rsidRDefault="00D96BA0" w:rsidP="00D56DF9">
            <w:pPr>
              <w:rPr>
                <w:rFonts w:ascii="Times New Roman" w:hAnsi="Times New Roman" w:cs="Times New Roman"/>
              </w:rPr>
            </w:pPr>
            <w:r>
              <w:rPr>
                <w:rFonts w:ascii="Times New Roman" w:hAnsi="Times New Roman" w:cs="Times New Roman"/>
              </w:rPr>
              <w:t># of hydrostatic tests- 20</w:t>
            </w:r>
          </w:p>
          <w:p w:rsidR="00D96BA0" w:rsidRDefault="00D96BA0" w:rsidP="00D56DF9">
            <w:pPr>
              <w:rPr>
                <w:rFonts w:ascii="Times New Roman" w:hAnsi="Times New Roman" w:cs="Times New Roman"/>
              </w:rPr>
            </w:pPr>
            <w:r>
              <w:rPr>
                <w:rFonts w:ascii="Times New Roman" w:hAnsi="Times New Roman" w:cs="Times New Roman"/>
              </w:rPr>
              <w:t>Temperature cycles * 1000- 0</w:t>
            </w:r>
          </w:p>
          <w:p w:rsidR="00D96BA0" w:rsidRDefault="00D96BA0" w:rsidP="00D56DF9">
            <w:pPr>
              <w:rPr>
                <w:rFonts w:ascii="Times New Roman" w:hAnsi="Times New Roman" w:cs="Times New Roman"/>
              </w:rPr>
            </w:pPr>
            <w:r>
              <w:rPr>
                <w:rFonts w:ascii="Times New Roman" w:hAnsi="Times New Roman" w:cs="Times New Roman"/>
              </w:rPr>
              <w:t>Temperature amplitude- 0%</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Dist- bottoms split</w:t>
            </w:r>
          </w:p>
        </w:tc>
        <w:tc>
          <w:tcPr>
            <w:tcW w:w="1023" w:type="dxa"/>
          </w:tcPr>
          <w:p w:rsidR="00323E4D" w:rsidRDefault="00323E4D" w:rsidP="00D56DF9">
            <w:pPr>
              <w:rPr>
                <w:rFonts w:ascii="Times New Roman" w:hAnsi="Times New Roman" w:cs="Times New Roman"/>
              </w:rPr>
            </w:pPr>
          </w:p>
        </w:tc>
        <w:tc>
          <w:tcPr>
            <w:tcW w:w="986" w:type="dxa"/>
          </w:tcPr>
          <w:p w:rsidR="00323E4D" w:rsidRDefault="00323E4D" w:rsidP="00D56DF9">
            <w:pPr>
              <w:rPr>
                <w:rFonts w:ascii="Times New Roman" w:hAnsi="Times New Roman" w:cs="Times New Roman"/>
              </w:rPr>
            </w:pPr>
          </w:p>
        </w:tc>
        <w:tc>
          <w:tcPr>
            <w:tcW w:w="5821" w:type="dxa"/>
          </w:tcPr>
          <w:p w:rsidR="00323E4D" w:rsidRDefault="00323E4D" w:rsidP="00D56DF9">
            <w:pPr>
              <w:rPr>
                <w:rFonts w:ascii="Times New Roman" w:hAnsi="Times New Roman" w:cs="Times New Roman"/>
              </w:rPr>
            </w:pP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Dist-cond</w:t>
            </w:r>
          </w:p>
        </w:tc>
        <w:tc>
          <w:tcPr>
            <w:tcW w:w="1023" w:type="dxa"/>
          </w:tcPr>
          <w:p w:rsidR="00323E4D" w:rsidRDefault="00323E4D" w:rsidP="00D56DF9">
            <w:pPr>
              <w:rPr>
                <w:rFonts w:ascii="Times New Roman" w:hAnsi="Times New Roman" w:cs="Times New Roman"/>
              </w:rPr>
            </w:pPr>
          </w:p>
        </w:tc>
        <w:tc>
          <w:tcPr>
            <w:tcW w:w="986" w:type="dxa"/>
          </w:tcPr>
          <w:p w:rsidR="00323E4D" w:rsidRDefault="00323E4D" w:rsidP="00D56DF9">
            <w:pPr>
              <w:rPr>
                <w:rFonts w:ascii="Times New Roman" w:hAnsi="Times New Roman" w:cs="Times New Roman"/>
              </w:rPr>
            </w:pPr>
          </w:p>
        </w:tc>
        <w:tc>
          <w:tcPr>
            <w:tcW w:w="5821" w:type="dxa"/>
          </w:tcPr>
          <w:p w:rsidR="00323E4D" w:rsidRDefault="00D96BA0" w:rsidP="00D56DF9">
            <w:pPr>
              <w:rPr>
                <w:rFonts w:ascii="Times New Roman" w:hAnsi="Times New Roman" w:cs="Times New Roman"/>
              </w:rPr>
            </w:pPr>
            <w:r>
              <w:rPr>
                <w:rFonts w:ascii="Times New Roman" w:hAnsi="Times New Roman" w:cs="Times New Roman"/>
              </w:rPr>
              <w:t>Tube design gauge pressure- 150 psig</w:t>
            </w:r>
          </w:p>
          <w:p w:rsidR="00D96BA0" w:rsidRDefault="00D96BA0" w:rsidP="00D56DF9">
            <w:pPr>
              <w:rPr>
                <w:rFonts w:ascii="Times New Roman" w:hAnsi="Times New Roman" w:cs="Times New Roman"/>
              </w:rPr>
            </w:pPr>
            <w:r>
              <w:rPr>
                <w:rFonts w:ascii="Times New Roman" w:hAnsi="Times New Roman" w:cs="Times New Roman"/>
              </w:rPr>
              <w:t>Tube outside diameter-1 in</w:t>
            </w:r>
          </w:p>
          <w:p w:rsidR="00D96BA0" w:rsidRDefault="00D96BA0" w:rsidP="00D56DF9">
            <w:pPr>
              <w:rPr>
                <w:rFonts w:ascii="Times New Roman" w:hAnsi="Times New Roman" w:cs="Times New Roman"/>
              </w:rPr>
            </w:pPr>
            <w:r>
              <w:rPr>
                <w:rFonts w:ascii="Times New Roman" w:hAnsi="Times New Roman" w:cs="Times New Roman"/>
              </w:rPr>
              <w:t>Shell design gauge pressure- 150 psig</w:t>
            </w:r>
          </w:p>
          <w:p w:rsidR="00D96BA0" w:rsidRDefault="00D96BA0" w:rsidP="00D96BA0">
            <w:pPr>
              <w:rPr>
                <w:rFonts w:ascii="Times New Roman" w:hAnsi="Times New Roman" w:cs="Times New Roman"/>
              </w:rPr>
            </w:pPr>
            <w:r>
              <w:rPr>
                <w:rFonts w:ascii="Times New Roman" w:hAnsi="Times New Roman" w:cs="Times New Roman"/>
              </w:rPr>
              <w:t>Tube seal type- seal welded tube joints</w:t>
            </w:r>
          </w:p>
          <w:p w:rsidR="00D96BA0" w:rsidRDefault="00D96BA0" w:rsidP="00D96BA0">
            <w:pPr>
              <w:rPr>
                <w:rFonts w:ascii="Times New Roman" w:hAnsi="Times New Roman" w:cs="Times New Roman"/>
              </w:rPr>
            </w:pPr>
            <w:r>
              <w:rPr>
                <w:rFonts w:ascii="Times New Roman" w:hAnsi="Times New Roman" w:cs="Times New Roman"/>
              </w:rPr>
              <w:t>Tube pitch symbol-  triangular</w:t>
            </w:r>
          </w:p>
          <w:p w:rsidR="00D96BA0" w:rsidRDefault="00D96BA0" w:rsidP="00D96BA0">
            <w:pPr>
              <w:rPr>
                <w:rFonts w:ascii="Times New Roman" w:hAnsi="Times New Roman" w:cs="Times New Roman"/>
              </w:rPr>
            </w:pPr>
            <w:r>
              <w:rPr>
                <w:rFonts w:ascii="Times New Roman" w:hAnsi="Times New Roman" w:cs="Times New Roman"/>
              </w:rPr>
              <w:t>Expansion joint-  No</w:t>
            </w:r>
          </w:p>
          <w:p w:rsidR="00D96BA0" w:rsidRDefault="00D96BA0" w:rsidP="00D96BA0">
            <w:pPr>
              <w:rPr>
                <w:rFonts w:ascii="Times New Roman" w:hAnsi="Times New Roman" w:cs="Times New Roman"/>
              </w:rPr>
            </w:pPr>
            <w:r>
              <w:rPr>
                <w:rFonts w:ascii="Times New Roman" w:hAnsi="Times New Roman" w:cs="Times New Roman"/>
              </w:rPr>
              <w:t>Cladding location- shell</w:t>
            </w:r>
          </w:p>
          <w:p w:rsidR="00D96BA0" w:rsidRDefault="00D96BA0" w:rsidP="00D96BA0">
            <w:pPr>
              <w:rPr>
                <w:rFonts w:ascii="Times New Roman" w:hAnsi="Times New Roman" w:cs="Times New Roman"/>
              </w:rPr>
            </w:pPr>
            <w:r>
              <w:rPr>
                <w:rFonts w:ascii="Times New Roman" w:hAnsi="Times New Roman" w:cs="Times New Roman"/>
              </w:rPr>
              <w:t># tube passes- 1</w:t>
            </w:r>
          </w:p>
          <w:p w:rsidR="00D96BA0" w:rsidRDefault="00D96BA0" w:rsidP="00D96BA0">
            <w:pPr>
              <w:rPr>
                <w:rFonts w:ascii="Times New Roman" w:hAnsi="Times New Roman" w:cs="Times New Roman"/>
              </w:rPr>
            </w:pPr>
            <w:r>
              <w:rPr>
                <w:rFonts w:ascii="Times New Roman" w:hAnsi="Times New Roman" w:cs="Times New Roman"/>
              </w:rPr>
              <w:t># shell passes- 1</w:t>
            </w:r>
          </w:p>
          <w:p w:rsidR="00D96BA0" w:rsidRDefault="00D96BA0" w:rsidP="00D96BA0">
            <w:pPr>
              <w:rPr>
                <w:rFonts w:ascii="Times New Roman" w:hAnsi="Times New Roman" w:cs="Times New Roman"/>
              </w:rPr>
            </w:pPr>
            <w:r>
              <w:rPr>
                <w:rFonts w:ascii="Times New Roman" w:hAnsi="Times New Roman" w:cs="Times New Roman"/>
              </w:rPr>
              <w:t>Weld Xray- 20%</w:t>
            </w:r>
          </w:p>
          <w:p w:rsidR="00D96BA0" w:rsidRDefault="00D96BA0" w:rsidP="00D96BA0">
            <w:pPr>
              <w:rPr>
                <w:rFonts w:ascii="Times New Roman" w:hAnsi="Times New Roman" w:cs="Times New Roman"/>
              </w:rPr>
            </w:pPr>
            <w:r>
              <w:rPr>
                <w:rFonts w:ascii="Times New Roman" w:hAnsi="Times New Roman" w:cs="Times New Roman"/>
              </w:rPr>
              <w:t>TEMA type- BES</w:t>
            </w:r>
          </w:p>
          <w:p w:rsidR="00D96BA0" w:rsidRDefault="00D96BA0" w:rsidP="00D96BA0">
            <w:pPr>
              <w:rPr>
                <w:rFonts w:ascii="Times New Roman" w:hAnsi="Times New Roman" w:cs="Times New Roman"/>
              </w:rPr>
            </w:pPr>
            <w:r>
              <w:rPr>
                <w:rFonts w:ascii="Times New Roman" w:hAnsi="Times New Roman" w:cs="Times New Roman"/>
              </w:rPr>
              <w:t>Vendor grade- high</w:t>
            </w:r>
          </w:p>
          <w:p w:rsidR="00D96BA0" w:rsidRDefault="00D96BA0" w:rsidP="00D96BA0">
            <w:pPr>
              <w:rPr>
                <w:rFonts w:ascii="Times New Roman" w:hAnsi="Times New Roman" w:cs="Times New Roman"/>
              </w:rPr>
            </w:pPr>
            <w:r>
              <w:rPr>
                <w:rFonts w:ascii="Times New Roman" w:hAnsi="Times New Roman" w:cs="Times New Roman"/>
              </w:rPr>
              <w:t>Regulation type- none</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Dist-cond acc</w:t>
            </w:r>
            <w:r w:rsidR="00D96BA0">
              <w:rPr>
                <w:rFonts w:ascii="Times New Roman" w:hAnsi="Times New Roman" w:cs="Times New Roman"/>
              </w:rPr>
              <w:t>- horizontal drum</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15300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136600</w:t>
            </w:r>
          </w:p>
        </w:tc>
        <w:tc>
          <w:tcPr>
            <w:tcW w:w="5821" w:type="dxa"/>
          </w:tcPr>
          <w:p w:rsidR="00323E4D" w:rsidRDefault="00D96BA0" w:rsidP="00D56DF9">
            <w:pPr>
              <w:rPr>
                <w:rFonts w:ascii="Times New Roman" w:hAnsi="Times New Roman" w:cs="Times New Roman"/>
              </w:rPr>
            </w:pPr>
            <w:r>
              <w:rPr>
                <w:rFonts w:ascii="Times New Roman" w:hAnsi="Times New Roman" w:cs="Times New Roman"/>
              </w:rPr>
              <w:t>Application- standard continuous process vessel</w:t>
            </w:r>
          </w:p>
          <w:p w:rsidR="00D96BA0" w:rsidRDefault="00D96BA0" w:rsidP="00D56DF9">
            <w:pPr>
              <w:rPr>
                <w:rFonts w:ascii="Times New Roman" w:hAnsi="Times New Roman" w:cs="Times New Roman"/>
              </w:rPr>
            </w:pPr>
            <w:r>
              <w:rPr>
                <w:rFonts w:ascii="Times New Roman" w:hAnsi="Times New Roman" w:cs="Times New Roman"/>
              </w:rPr>
              <w:t>Liquid Volume- 475.920655 gal</w:t>
            </w:r>
          </w:p>
          <w:p w:rsidR="00D96BA0" w:rsidRDefault="00D96BA0" w:rsidP="00D56DF9">
            <w:pPr>
              <w:rPr>
                <w:rFonts w:ascii="Times New Roman" w:hAnsi="Times New Roman" w:cs="Times New Roman"/>
              </w:rPr>
            </w:pPr>
            <w:r>
              <w:rPr>
                <w:rFonts w:ascii="Times New Roman" w:hAnsi="Times New Roman" w:cs="Times New Roman"/>
              </w:rPr>
              <w:t>Vessel Diameter- 3 feet</w:t>
            </w:r>
          </w:p>
          <w:p w:rsidR="00D96BA0" w:rsidRDefault="00D96BA0" w:rsidP="00D56DF9">
            <w:pPr>
              <w:rPr>
                <w:rFonts w:ascii="Times New Roman" w:hAnsi="Times New Roman" w:cs="Times New Roman"/>
              </w:rPr>
            </w:pPr>
            <w:r>
              <w:rPr>
                <w:rFonts w:ascii="Times New Roman" w:hAnsi="Times New Roman" w:cs="Times New Roman"/>
              </w:rPr>
              <w:t>Vessel Tangent to tangent length- 15 feet</w:t>
            </w:r>
          </w:p>
          <w:p w:rsidR="00D96BA0" w:rsidRDefault="00053AC0" w:rsidP="00D56DF9">
            <w:pPr>
              <w:rPr>
                <w:rFonts w:ascii="Times New Roman" w:hAnsi="Times New Roman" w:cs="Times New Roman"/>
              </w:rPr>
            </w:pPr>
            <w:r>
              <w:rPr>
                <w:rFonts w:ascii="Times New Roman" w:hAnsi="Times New Roman" w:cs="Times New Roman"/>
              </w:rPr>
              <w:t>Vacuum design gauge pressure-  -14.696 psig</w:t>
            </w:r>
          </w:p>
          <w:p w:rsidR="00053AC0" w:rsidRDefault="00053AC0" w:rsidP="00D56DF9">
            <w:pPr>
              <w:rPr>
                <w:rFonts w:ascii="Times New Roman" w:hAnsi="Times New Roman" w:cs="Times New Roman"/>
              </w:rPr>
            </w:pPr>
            <w:r>
              <w:rPr>
                <w:rFonts w:ascii="Times New Roman" w:hAnsi="Times New Roman" w:cs="Times New Roman"/>
              </w:rPr>
              <w:t>Design temp- 32 deg F</w:t>
            </w:r>
          </w:p>
          <w:p w:rsidR="00053AC0" w:rsidRDefault="00053AC0" w:rsidP="00D56DF9">
            <w:pPr>
              <w:rPr>
                <w:rFonts w:ascii="Times New Roman" w:hAnsi="Times New Roman" w:cs="Times New Roman"/>
              </w:rPr>
            </w:pPr>
            <w:r>
              <w:rPr>
                <w:rFonts w:ascii="Times New Roman" w:hAnsi="Times New Roman" w:cs="Times New Roman"/>
              </w:rPr>
              <w:t>Operating temp- -386.630402 deg F</w:t>
            </w:r>
          </w:p>
          <w:p w:rsidR="00053AC0" w:rsidRDefault="00053AC0" w:rsidP="00D56DF9">
            <w:pPr>
              <w:rPr>
                <w:rFonts w:ascii="Times New Roman" w:hAnsi="Times New Roman" w:cs="Times New Roman"/>
              </w:rPr>
            </w:pPr>
            <w:r>
              <w:rPr>
                <w:rFonts w:ascii="Times New Roman" w:hAnsi="Times New Roman" w:cs="Times New Roman"/>
              </w:rPr>
              <w:t>Manhole diameter- 18 in</w:t>
            </w:r>
          </w:p>
          <w:p w:rsidR="00053AC0" w:rsidRDefault="00053AC0" w:rsidP="00D56DF9">
            <w:pPr>
              <w:rPr>
                <w:rFonts w:ascii="Times New Roman" w:hAnsi="Times New Roman" w:cs="Times New Roman"/>
              </w:rPr>
            </w:pPr>
            <w:r>
              <w:rPr>
                <w:rFonts w:ascii="Times New Roman" w:hAnsi="Times New Roman" w:cs="Times New Roman"/>
              </w:rPr>
              <w:t># manholes- 1</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Dist- reboiler</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12500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59300</w:t>
            </w:r>
          </w:p>
        </w:tc>
        <w:tc>
          <w:tcPr>
            <w:tcW w:w="5821" w:type="dxa"/>
          </w:tcPr>
          <w:p w:rsidR="00323E4D" w:rsidRDefault="00053AC0" w:rsidP="00D56DF9">
            <w:pPr>
              <w:rPr>
                <w:rFonts w:ascii="Times New Roman" w:hAnsi="Times New Roman" w:cs="Times New Roman"/>
              </w:rPr>
            </w:pPr>
            <w:r>
              <w:rPr>
                <w:rFonts w:ascii="Times New Roman" w:hAnsi="Times New Roman" w:cs="Times New Roman"/>
              </w:rPr>
              <w:t>Heat Transfer area- 95.5056</w:t>
            </w:r>
          </w:p>
          <w:p w:rsidR="00053AC0" w:rsidRDefault="00053AC0" w:rsidP="00D56DF9">
            <w:pPr>
              <w:rPr>
                <w:rFonts w:ascii="Times New Roman" w:hAnsi="Times New Roman" w:cs="Times New Roman"/>
              </w:rPr>
            </w:pPr>
            <w:r>
              <w:rPr>
                <w:rFonts w:ascii="Times New Roman" w:hAnsi="Times New Roman" w:cs="Times New Roman"/>
              </w:rPr>
              <w:t>Tube design gauge pressure- 110.304 psig</w:t>
            </w:r>
            <w:r>
              <w:rPr>
                <w:rFonts w:ascii="Times New Roman" w:hAnsi="Times New Roman" w:cs="Times New Roman"/>
              </w:rPr>
              <w:br/>
            </w:r>
            <w:r w:rsidR="00AD26D9">
              <w:rPr>
                <w:rFonts w:ascii="Times New Roman" w:hAnsi="Times New Roman" w:cs="Times New Roman"/>
              </w:rPr>
              <w:t>Tube design temperature-</w:t>
            </w:r>
            <w:r w:rsidR="006E1405">
              <w:rPr>
                <w:rFonts w:ascii="Times New Roman" w:hAnsi="Times New Roman" w:cs="Times New Roman"/>
              </w:rPr>
              <w:t xml:space="preserve"> 377.8 deg F</w:t>
            </w:r>
          </w:p>
          <w:p w:rsidR="00053AC0" w:rsidRDefault="00053AC0" w:rsidP="00D56DF9">
            <w:pPr>
              <w:rPr>
                <w:rFonts w:ascii="Times New Roman" w:hAnsi="Times New Roman" w:cs="Times New Roman"/>
              </w:rPr>
            </w:pPr>
            <w:r>
              <w:rPr>
                <w:rFonts w:ascii="Times New Roman" w:hAnsi="Times New Roman" w:cs="Times New Roman"/>
              </w:rPr>
              <w:t xml:space="preserve">Tube </w:t>
            </w:r>
            <w:r w:rsidR="006E1405">
              <w:rPr>
                <w:rFonts w:ascii="Times New Roman" w:hAnsi="Times New Roman" w:cs="Times New Roman"/>
              </w:rPr>
              <w:t>design operating temperature- 32</w:t>
            </w:r>
            <w:r>
              <w:rPr>
                <w:rFonts w:ascii="Times New Roman" w:hAnsi="Times New Roman" w:cs="Times New Roman"/>
              </w:rPr>
              <w:t>7.8</w:t>
            </w:r>
            <w:r w:rsidR="006E1405">
              <w:rPr>
                <w:rFonts w:ascii="Times New Roman" w:hAnsi="Times New Roman" w:cs="Times New Roman"/>
              </w:rPr>
              <w:t xml:space="preserve"> deg F</w:t>
            </w:r>
          </w:p>
          <w:p w:rsidR="00053AC0" w:rsidRDefault="006E1405" w:rsidP="00D56DF9">
            <w:pPr>
              <w:rPr>
                <w:rFonts w:ascii="Times New Roman" w:hAnsi="Times New Roman" w:cs="Times New Roman"/>
              </w:rPr>
            </w:pPr>
            <w:r>
              <w:rPr>
                <w:rFonts w:ascii="Times New Roman" w:hAnsi="Times New Roman" w:cs="Times New Roman"/>
              </w:rPr>
              <w:lastRenderedPageBreak/>
              <w:t>Tube outside diameter- 1 in</w:t>
            </w:r>
          </w:p>
          <w:p w:rsidR="006E1405" w:rsidRDefault="006E1405" w:rsidP="00D56DF9">
            <w:pPr>
              <w:rPr>
                <w:rFonts w:ascii="Times New Roman" w:hAnsi="Times New Roman" w:cs="Times New Roman"/>
              </w:rPr>
            </w:pPr>
            <w:r>
              <w:rPr>
                <w:rFonts w:ascii="Times New Roman" w:hAnsi="Times New Roman" w:cs="Times New Roman"/>
              </w:rPr>
              <w:t>Shell design gauge pressure- 68.6373 psig</w:t>
            </w:r>
          </w:p>
          <w:p w:rsidR="006E1405" w:rsidRDefault="006E1405" w:rsidP="00D56DF9">
            <w:pPr>
              <w:rPr>
                <w:rFonts w:ascii="Times New Roman" w:hAnsi="Times New Roman" w:cs="Times New Roman"/>
              </w:rPr>
            </w:pPr>
            <w:r>
              <w:rPr>
                <w:rFonts w:ascii="Times New Roman" w:hAnsi="Times New Roman" w:cs="Times New Roman"/>
              </w:rPr>
              <w:t>Shell design temp- 333.1601 deg F</w:t>
            </w:r>
          </w:p>
          <w:p w:rsidR="006E1405" w:rsidRDefault="006E1405" w:rsidP="00D56DF9">
            <w:pPr>
              <w:rPr>
                <w:rFonts w:ascii="Times New Roman" w:hAnsi="Times New Roman" w:cs="Times New Roman"/>
              </w:rPr>
            </w:pPr>
            <w:r>
              <w:rPr>
                <w:rFonts w:ascii="Times New Roman" w:hAnsi="Times New Roman" w:cs="Times New Roman"/>
              </w:rPr>
              <w:t>Shell operating temp- 283.1601 deg F</w:t>
            </w:r>
          </w:p>
          <w:p w:rsidR="006E1405" w:rsidRDefault="006E1405" w:rsidP="00D56DF9">
            <w:pPr>
              <w:rPr>
                <w:rFonts w:ascii="Times New Roman" w:hAnsi="Times New Roman" w:cs="Times New Roman"/>
              </w:rPr>
            </w:pPr>
            <w:r>
              <w:rPr>
                <w:rFonts w:ascii="Times New Roman" w:hAnsi="Times New Roman" w:cs="Times New Roman"/>
              </w:rPr>
              <w:t>Tube length extended- 20 feet</w:t>
            </w:r>
          </w:p>
          <w:p w:rsidR="006E1405" w:rsidRDefault="006E1405" w:rsidP="00D56DF9">
            <w:pPr>
              <w:rPr>
                <w:rFonts w:ascii="Times New Roman" w:hAnsi="Times New Roman" w:cs="Times New Roman"/>
              </w:rPr>
            </w:pPr>
            <w:r>
              <w:rPr>
                <w:rFonts w:ascii="Times New Roman" w:hAnsi="Times New Roman" w:cs="Times New Roman"/>
              </w:rPr>
              <w:t>Tube wall thickness- 0.125  in</w:t>
            </w:r>
          </w:p>
          <w:p w:rsidR="006E1405" w:rsidRDefault="006E1405" w:rsidP="006E1405">
            <w:pPr>
              <w:rPr>
                <w:rFonts w:ascii="Times New Roman" w:hAnsi="Times New Roman" w:cs="Times New Roman"/>
              </w:rPr>
            </w:pPr>
            <w:r>
              <w:rPr>
                <w:rFonts w:ascii="Times New Roman" w:hAnsi="Times New Roman" w:cs="Times New Roman"/>
              </w:rPr>
              <w:t>Tube pitch- 1.25 in</w:t>
            </w:r>
          </w:p>
          <w:p w:rsidR="006E1405" w:rsidRDefault="006E1405" w:rsidP="006E1405">
            <w:pPr>
              <w:rPr>
                <w:rFonts w:ascii="Times New Roman" w:hAnsi="Times New Roman" w:cs="Times New Roman"/>
              </w:rPr>
            </w:pPr>
            <w:r>
              <w:rPr>
                <w:rFonts w:ascii="Times New Roman" w:hAnsi="Times New Roman" w:cs="Times New Roman"/>
              </w:rPr>
              <w:t>Tube pitch symbol-  triangular</w:t>
            </w:r>
          </w:p>
          <w:p w:rsidR="006E1405" w:rsidRDefault="006E1405" w:rsidP="006E1405">
            <w:pPr>
              <w:rPr>
                <w:rFonts w:ascii="Times New Roman" w:hAnsi="Times New Roman" w:cs="Times New Roman"/>
              </w:rPr>
            </w:pPr>
            <w:r>
              <w:rPr>
                <w:rFonts w:ascii="Times New Roman" w:hAnsi="Times New Roman" w:cs="Times New Roman"/>
              </w:rPr>
              <w:t>Cladding location- shell</w:t>
            </w:r>
          </w:p>
          <w:p w:rsidR="006E1405" w:rsidRDefault="006E1405" w:rsidP="006E1405">
            <w:pPr>
              <w:rPr>
                <w:rFonts w:ascii="Times New Roman" w:hAnsi="Times New Roman" w:cs="Times New Roman"/>
              </w:rPr>
            </w:pPr>
            <w:r>
              <w:rPr>
                <w:rFonts w:ascii="Times New Roman" w:hAnsi="Times New Roman" w:cs="Times New Roman"/>
              </w:rPr>
              <w:t># tube passes- 2</w:t>
            </w:r>
          </w:p>
          <w:p w:rsidR="006E1405" w:rsidRDefault="006E1405" w:rsidP="006E1405">
            <w:pPr>
              <w:rPr>
                <w:rFonts w:ascii="Times New Roman" w:hAnsi="Times New Roman" w:cs="Times New Roman"/>
              </w:rPr>
            </w:pPr>
            <w:r>
              <w:rPr>
                <w:rFonts w:ascii="Times New Roman" w:hAnsi="Times New Roman" w:cs="Times New Roman"/>
              </w:rPr>
              <w:t>Duty- 0.48711 MMBTU/hr</w:t>
            </w:r>
          </w:p>
          <w:p w:rsidR="006E1405" w:rsidRDefault="006E1405" w:rsidP="00D56DF9">
            <w:pPr>
              <w:rPr>
                <w:rFonts w:ascii="Times New Roman" w:hAnsi="Times New Roman" w:cs="Times New Roman"/>
              </w:rPr>
            </w:pPr>
            <w:r>
              <w:rPr>
                <w:rFonts w:ascii="Times New Roman" w:hAnsi="Times New Roman" w:cs="Times New Roman"/>
              </w:rPr>
              <w:t>Vaporization-  90%</w:t>
            </w:r>
          </w:p>
          <w:p w:rsidR="006E1405" w:rsidRDefault="006E1405" w:rsidP="00D56DF9">
            <w:pPr>
              <w:rPr>
                <w:rFonts w:ascii="Times New Roman" w:hAnsi="Times New Roman" w:cs="Times New Roman"/>
              </w:rPr>
            </w:pPr>
            <w:r>
              <w:rPr>
                <w:rFonts w:ascii="Times New Roman" w:hAnsi="Times New Roman" w:cs="Times New Roman"/>
              </w:rPr>
              <w:t>Specific gravity tower bottoms- 0.5</w:t>
            </w:r>
          </w:p>
          <w:p w:rsidR="006E1405" w:rsidRDefault="006E1405" w:rsidP="00D56DF9">
            <w:pPr>
              <w:rPr>
                <w:rFonts w:ascii="Times New Roman" w:hAnsi="Times New Roman" w:cs="Times New Roman"/>
              </w:rPr>
            </w:pPr>
            <w:r>
              <w:rPr>
                <w:rFonts w:ascii="Times New Roman" w:hAnsi="Times New Roman" w:cs="Times New Roman"/>
              </w:rPr>
              <w:t>Mol. Weight bottoms- 100</w:t>
            </w:r>
          </w:p>
          <w:p w:rsidR="006E1405" w:rsidRDefault="006E1405" w:rsidP="00D56DF9">
            <w:pPr>
              <w:rPr>
                <w:rFonts w:ascii="Times New Roman" w:hAnsi="Times New Roman" w:cs="Times New Roman"/>
              </w:rPr>
            </w:pPr>
            <w:r>
              <w:rPr>
                <w:rFonts w:ascii="Times New Roman" w:hAnsi="Times New Roman" w:cs="Times New Roman"/>
              </w:rPr>
              <w:t>Heat of vaporization- 150 btu/lb</w:t>
            </w:r>
          </w:p>
          <w:p w:rsidR="006E1405" w:rsidRDefault="006E1405" w:rsidP="00D56DF9">
            <w:pPr>
              <w:rPr>
                <w:rFonts w:ascii="Times New Roman" w:hAnsi="Times New Roman" w:cs="Times New Roman"/>
              </w:rPr>
            </w:pPr>
            <w:r>
              <w:rPr>
                <w:rFonts w:ascii="Times New Roman" w:hAnsi="Times New Roman" w:cs="Times New Roman"/>
              </w:rPr>
              <w:t>TEMA type- BKU</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lastRenderedPageBreak/>
              <w:t>Dist- reflux pump</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4200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25300</w:t>
            </w:r>
          </w:p>
        </w:tc>
        <w:tc>
          <w:tcPr>
            <w:tcW w:w="5821" w:type="dxa"/>
          </w:tcPr>
          <w:p w:rsidR="00323E4D" w:rsidRDefault="006E1405" w:rsidP="00D56DF9">
            <w:pPr>
              <w:rPr>
                <w:rFonts w:ascii="Times New Roman" w:hAnsi="Times New Roman" w:cs="Times New Roman"/>
              </w:rPr>
            </w:pPr>
            <w:r>
              <w:rPr>
                <w:rFonts w:ascii="Times New Roman" w:hAnsi="Times New Roman" w:cs="Times New Roman"/>
              </w:rPr>
              <w:t>Casing material-  Carbon steel</w:t>
            </w:r>
          </w:p>
          <w:p w:rsidR="006E1405" w:rsidRDefault="00B2556F" w:rsidP="00D56DF9">
            <w:pPr>
              <w:rPr>
                <w:rFonts w:ascii="Times New Roman" w:hAnsi="Times New Roman" w:cs="Times New Roman"/>
              </w:rPr>
            </w:pPr>
            <w:r>
              <w:rPr>
                <w:rFonts w:ascii="Times New Roman" w:hAnsi="Times New Roman" w:cs="Times New Roman"/>
              </w:rPr>
              <w:t>Liquid flow rate- 0.302487</w:t>
            </w:r>
          </w:p>
          <w:p w:rsidR="00B2556F" w:rsidRDefault="00B2556F" w:rsidP="00D56DF9">
            <w:pPr>
              <w:rPr>
                <w:rFonts w:ascii="Times New Roman" w:hAnsi="Times New Roman" w:cs="Times New Roman"/>
              </w:rPr>
            </w:pPr>
            <w:r>
              <w:rPr>
                <w:rFonts w:ascii="Times New Roman" w:hAnsi="Times New Roman" w:cs="Times New Roman"/>
              </w:rPr>
              <w:t>Fluid head – 225 feet</w:t>
            </w:r>
          </w:p>
          <w:p w:rsidR="00B2556F" w:rsidRDefault="00B2556F" w:rsidP="00D56DF9">
            <w:pPr>
              <w:rPr>
                <w:rFonts w:ascii="Times New Roman" w:hAnsi="Times New Roman" w:cs="Times New Roman"/>
              </w:rPr>
            </w:pPr>
            <w:r>
              <w:rPr>
                <w:rFonts w:ascii="Times New Roman" w:hAnsi="Times New Roman" w:cs="Times New Roman"/>
              </w:rPr>
              <w:t>Fluid specific gravity- 1.039488</w:t>
            </w:r>
          </w:p>
          <w:p w:rsidR="00B2556F" w:rsidRDefault="00B2556F" w:rsidP="00D56DF9">
            <w:pPr>
              <w:rPr>
                <w:rFonts w:ascii="Times New Roman" w:hAnsi="Times New Roman" w:cs="Times New Roman"/>
              </w:rPr>
            </w:pPr>
            <w:r>
              <w:rPr>
                <w:rFonts w:ascii="Times New Roman" w:hAnsi="Times New Roman" w:cs="Times New Roman"/>
              </w:rPr>
              <w:t>Driver type- motor</w:t>
            </w:r>
          </w:p>
          <w:p w:rsidR="00B2556F" w:rsidRDefault="00B2556F" w:rsidP="00D56DF9">
            <w:pPr>
              <w:rPr>
                <w:rFonts w:ascii="Times New Roman" w:hAnsi="Times New Roman" w:cs="Times New Roman"/>
              </w:rPr>
            </w:pPr>
            <w:r>
              <w:rPr>
                <w:rFonts w:ascii="Times New Roman" w:hAnsi="Times New Roman" w:cs="Times New Roman"/>
              </w:rPr>
              <w:t>Seal type- single mechanical seal</w:t>
            </w:r>
          </w:p>
          <w:p w:rsidR="00B2556F" w:rsidRDefault="00B2556F" w:rsidP="00D56DF9">
            <w:pPr>
              <w:rPr>
                <w:rFonts w:ascii="Times New Roman" w:hAnsi="Times New Roman" w:cs="Times New Roman"/>
              </w:rPr>
            </w:pPr>
            <w:r>
              <w:rPr>
                <w:rFonts w:ascii="Times New Roman" w:hAnsi="Times New Roman" w:cs="Times New Roman"/>
              </w:rPr>
              <w:t>Design gauge pressure- 15 psig</w:t>
            </w:r>
          </w:p>
          <w:p w:rsidR="00B2556F" w:rsidRDefault="00B2556F" w:rsidP="00D56DF9">
            <w:pPr>
              <w:rPr>
                <w:rFonts w:ascii="Times New Roman" w:hAnsi="Times New Roman" w:cs="Times New Roman"/>
              </w:rPr>
            </w:pPr>
            <w:r>
              <w:rPr>
                <w:rFonts w:ascii="Times New Roman" w:hAnsi="Times New Roman" w:cs="Times New Roman"/>
              </w:rPr>
              <w:t>Design temperature- 32 deg F</w:t>
            </w:r>
          </w:p>
          <w:p w:rsidR="00B2556F" w:rsidRDefault="00B2556F" w:rsidP="00D56DF9">
            <w:pPr>
              <w:rPr>
                <w:rFonts w:ascii="Times New Roman" w:hAnsi="Times New Roman" w:cs="Times New Roman"/>
              </w:rPr>
            </w:pPr>
            <w:r>
              <w:rPr>
                <w:rFonts w:ascii="Times New Roman" w:hAnsi="Times New Roman" w:cs="Times New Roman"/>
              </w:rPr>
              <w:t>Fluid viscosity- 0.5 Cpoise</w:t>
            </w:r>
          </w:p>
          <w:p w:rsidR="00B2556F" w:rsidRDefault="00B2556F" w:rsidP="00D56DF9">
            <w:pPr>
              <w:rPr>
                <w:rFonts w:ascii="Times New Roman" w:hAnsi="Times New Roman" w:cs="Times New Roman"/>
              </w:rPr>
            </w:pPr>
            <w:r>
              <w:rPr>
                <w:rFonts w:ascii="Times New Roman" w:hAnsi="Times New Roman" w:cs="Times New Roman"/>
              </w:rPr>
              <w:t>Pump efficiency- 70%</w:t>
            </w:r>
          </w:p>
          <w:p w:rsidR="00B2556F" w:rsidRDefault="00B2556F" w:rsidP="00D56DF9">
            <w:pPr>
              <w:rPr>
                <w:rFonts w:ascii="Times New Roman" w:hAnsi="Times New Roman" w:cs="Times New Roman"/>
              </w:rPr>
            </w:pPr>
            <w:r>
              <w:rPr>
                <w:rFonts w:ascii="Times New Roman" w:hAnsi="Times New Roman" w:cs="Times New Roman"/>
              </w:rPr>
              <w:t>Steam gauge pressure 400 psig</w:t>
            </w:r>
          </w:p>
          <w:p w:rsidR="00B2556F" w:rsidRDefault="00B2556F" w:rsidP="00D56DF9">
            <w:pPr>
              <w:rPr>
                <w:rFonts w:ascii="Times New Roman" w:hAnsi="Times New Roman" w:cs="Times New Roman"/>
              </w:rPr>
            </w:pPr>
            <w:r>
              <w:rPr>
                <w:rFonts w:ascii="Times New Roman" w:hAnsi="Times New Roman" w:cs="Times New Roman"/>
              </w:rPr>
              <w:t>Primary seal pipe plan- none</w:t>
            </w:r>
          </w:p>
          <w:p w:rsidR="00B2556F" w:rsidRDefault="00B2556F" w:rsidP="00D56DF9">
            <w:pPr>
              <w:rPr>
                <w:rFonts w:ascii="Times New Roman" w:hAnsi="Times New Roman" w:cs="Times New Roman"/>
              </w:rPr>
            </w:pPr>
            <w:r>
              <w:rPr>
                <w:rFonts w:ascii="Times New Roman" w:hAnsi="Times New Roman" w:cs="Times New Roman"/>
              </w:rPr>
              <w:t>Secondary seal pipe plan- none</w:t>
            </w:r>
          </w:p>
          <w:p w:rsidR="00B2556F" w:rsidRDefault="00B2556F" w:rsidP="00D56DF9">
            <w:pPr>
              <w:rPr>
                <w:rFonts w:ascii="Times New Roman" w:hAnsi="Times New Roman" w:cs="Times New Roman"/>
              </w:rPr>
            </w:pPr>
            <w:r>
              <w:rPr>
                <w:rFonts w:ascii="Times New Roman" w:hAnsi="Times New Roman" w:cs="Times New Roman"/>
              </w:rPr>
              <w:t>Cooling water pipe plan- none</w:t>
            </w:r>
          </w:p>
          <w:p w:rsidR="00B2556F" w:rsidRDefault="00B2556F" w:rsidP="00D56DF9">
            <w:pPr>
              <w:rPr>
                <w:rFonts w:ascii="Times New Roman" w:hAnsi="Times New Roman" w:cs="Times New Roman"/>
              </w:rPr>
            </w:pPr>
            <w:r>
              <w:rPr>
                <w:rFonts w:ascii="Times New Roman" w:hAnsi="Times New Roman" w:cs="Times New Roman"/>
              </w:rPr>
              <w:t>Pipe plan pipe type- welded pipe/fittings</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Dist- tower</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308300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489700</w:t>
            </w:r>
          </w:p>
        </w:tc>
        <w:tc>
          <w:tcPr>
            <w:tcW w:w="5821" w:type="dxa"/>
          </w:tcPr>
          <w:p w:rsidR="00323E4D" w:rsidRDefault="0064660D" w:rsidP="00D56DF9">
            <w:pPr>
              <w:rPr>
                <w:rFonts w:ascii="Times New Roman" w:hAnsi="Times New Roman" w:cs="Times New Roman"/>
              </w:rPr>
            </w:pPr>
            <w:r>
              <w:rPr>
                <w:rFonts w:ascii="Times New Roman" w:hAnsi="Times New Roman" w:cs="Times New Roman"/>
              </w:rPr>
              <w:t>Tray type- sieve</w:t>
            </w:r>
          </w:p>
          <w:p w:rsidR="0064660D" w:rsidRDefault="0064660D" w:rsidP="00D56DF9">
            <w:pPr>
              <w:rPr>
                <w:rFonts w:ascii="Times New Roman" w:hAnsi="Times New Roman" w:cs="Times New Roman"/>
              </w:rPr>
            </w:pPr>
            <w:r>
              <w:rPr>
                <w:rFonts w:ascii="Times New Roman" w:hAnsi="Times New Roman" w:cs="Times New Roman"/>
              </w:rPr>
              <w:t>Application- distil</w:t>
            </w:r>
          </w:p>
          <w:p w:rsidR="0064660D" w:rsidRDefault="0064660D" w:rsidP="00D56DF9">
            <w:pPr>
              <w:rPr>
                <w:rFonts w:ascii="Times New Roman" w:hAnsi="Times New Roman" w:cs="Times New Roman"/>
              </w:rPr>
            </w:pPr>
            <w:r>
              <w:rPr>
                <w:rFonts w:ascii="Times New Roman" w:hAnsi="Times New Roman" w:cs="Times New Roman"/>
              </w:rPr>
              <w:t>Vessel diameter- 1.5 feet</w:t>
            </w:r>
          </w:p>
          <w:p w:rsidR="0064660D" w:rsidRDefault="0064660D" w:rsidP="00D56DF9">
            <w:pPr>
              <w:rPr>
                <w:rFonts w:ascii="Times New Roman" w:hAnsi="Times New Roman" w:cs="Times New Roman"/>
              </w:rPr>
            </w:pPr>
            <w:r>
              <w:rPr>
                <w:rFonts w:ascii="Times New Roman" w:hAnsi="Times New Roman" w:cs="Times New Roman"/>
              </w:rPr>
              <w:t>Vessel tangent to tangent height- 108 feet</w:t>
            </w:r>
          </w:p>
          <w:p w:rsidR="0064660D" w:rsidRDefault="0064660D" w:rsidP="00D56DF9">
            <w:pPr>
              <w:rPr>
                <w:rFonts w:ascii="Times New Roman" w:hAnsi="Times New Roman" w:cs="Times New Roman"/>
              </w:rPr>
            </w:pPr>
            <w:r>
              <w:rPr>
                <w:rFonts w:ascii="Times New Roman" w:hAnsi="Times New Roman" w:cs="Times New Roman"/>
              </w:rPr>
              <w:t>Design gauge pressure-  15 psig</w:t>
            </w:r>
          </w:p>
          <w:p w:rsidR="0064660D" w:rsidRDefault="0064660D" w:rsidP="00D56DF9">
            <w:pPr>
              <w:rPr>
                <w:rFonts w:ascii="Times New Roman" w:hAnsi="Times New Roman" w:cs="Times New Roman"/>
              </w:rPr>
            </w:pPr>
            <w:r>
              <w:rPr>
                <w:rFonts w:ascii="Times New Roman" w:hAnsi="Times New Roman" w:cs="Times New Roman"/>
              </w:rPr>
              <w:t>Design temperature- 333.160142 deg F</w:t>
            </w:r>
          </w:p>
          <w:p w:rsidR="0064660D" w:rsidRDefault="0064660D" w:rsidP="00D56DF9">
            <w:pPr>
              <w:rPr>
                <w:rFonts w:ascii="Times New Roman" w:hAnsi="Times New Roman" w:cs="Times New Roman"/>
              </w:rPr>
            </w:pPr>
            <w:r>
              <w:rPr>
                <w:rFonts w:ascii="Times New Roman" w:hAnsi="Times New Roman" w:cs="Times New Roman"/>
              </w:rPr>
              <w:t>Operating temperature- 283.160142 deg F</w:t>
            </w:r>
          </w:p>
          <w:p w:rsidR="0064660D" w:rsidRDefault="0064660D" w:rsidP="00D56DF9">
            <w:pPr>
              <w:rPr>
                <w:rFonts w:ascii="Times New Roman" w:hAnsi="Times New Roman" w:cs="Times New Roman"/>
              </w:rPr>
            </w:pPr>
            <w:r>
              <w:rPr>
                <w:rFonts w:ascii="Times New Roman" w:hAnsi="Times New Roman" w:cs="Times New Roman"/>
              </w:rPr>
              <w:t>Tray material- A285C</w:t>
            </w:r>
          </w:p>
          <w:p w:rsidR="0064660D" w:rsidRDefault="0064660D" w:rsidP="00D56DF9">
            <w:pPr>
              <w:rPr>
                <w:rFonts w:ascii="Times New Roman" w:hAnsi="Times New Roman" w:cs="Times New Roman"/>
              </w:rPr>
            </w:pPr>
            <w:r>
              <w:rPr>
                <w:rFonts w:ascii="Times New Roman" w:hAnsi="Times New Roman" w:cs="Times New Roman"/>
              </w:rPr>
              <w:t># Trays- 48</w:t>
            </w:r>
          </w:p>
          <w:p w:rsidR="0064660D" w:rsidRDefault="0064660D" w:rsidP="00D56DF9">
            <w:pPr>
              <w:rPr>
                <w:rFonts w:ascii="Times New Roman" w:hAnsi="Times New Roman" w:cs="Times New Roman"/>
              </w:rPr>
            </w:pPr>
            <w:r>
              <w:rPr>
                <w:rFonts w:ascii="Times New Roman" w:hAnsi="Times New Roman" w:cs="Times New Roman"/>
              </w:rPr>
              <w:t>Tray spacing- 24 in</w:t>
            </w:r>
          </w:p>
          <w:p w:rsidR="0064660D" w:rsidRDefault="0064660D" w:rsidP="00D56DF9">
            <w:pPr>
              <w:rPr>
                <w:rFonts w:ascii="Times New Roman" w:hAnsi="Times New Roman" w:cs="Times New Roman"/>
              </w:rPr>
            </w:pPr>
            <w:r>
              <w:rPr>
                <w:rFonts w:ascii="Times New Roman" w:hAnsi="Times New Roman" w:cs="Times New Roman"/>
              </w:rPr>
              <w:t>Cladding materials- none</w:t>
            </w:r>
          </w:p>
          <w:p w:rsidR="0064660D" w:rsidRDefault="0064660D" w:rsidP="00D56DF9">
            <w:pPr>
              <w:rPr>
                <w:rFonts w:ascii="Times New Roman" w:hAnsi="Times New Roman" w:cs="Times New Roman"/>
              </w:rPr>
            </w:pPr>
            <w:r>
              <w:rPr>
                <w:rFonts w:ascii="Times New Roman" w:hAnsi="Times New Roman" w:cs="Times New Roman"/>
              </w:rPr>
              <w:t>Fluid volume- 20%</w:t>
            </w:r>
          </w:p>
          <w:p w:rsidR="0064660D" w:rsidRDefault="0064660D" w:rsidP="00D56DF9">
            <w:pPr>
              <w:rPr>
                <w:rFonts w:ascii="Times New Roman" w:hAnsi="Times New Roman" w:cs="Times New Roman"/>
              </w:rPr>
            </w:pPr>
            <w:r>
              <w:rPr>
                <w:rFonts w:ascii="Times New Roman" w:hAnsi="Times New Roman" w:cs="Times New Roman"/>
              </w:rPr>
              <w:t>Jacket type- full</w:t>
            </w:r>
          </w:p>
          <w:p w:rsidR="0064660D" w:rsidRDefault="0064660D" w:rsidP="00D56DF9">
            <w:pPr>
              <w:rPr>
                <w:rFonts w:ascii="Times New Roman" w:hAnsi="Times New Roman" w:cs="Times New Roman"/>
              </w:rPr>
            </w:pPr>
            <w:r>
              <w:rPr>
                <w:rFonts w:ascii="Times New Roman" w:hAnsi="Times New Roman" w:cs="Times New Roman"/>
              </w:rPr>
              <w:t>Jacket Material- Carbon Steel</w:t>
            </w:r>
          </w:p>
          <w:p w:rsidR="0064660D" w:rsidRDefault="0064660D" w:rsidP="00D56DF9">
            <w:pPr>
              <w:rPr>
                <w:rFonts w:ascii="Times New Roman" w:hAnsi="Times New Roman" w:cs="Times New Roman"/>
              </w:rPr>
            </w:pPr>
            <w:r>
              <w:rPr>
                <w:rFonts w:ascii="Times New Roman" w:hAnsi="Times New Roman" w:cs="Times New Roman"/>
              </w:rPr>
              <w:t>Molecular weight product- 73.999443</w:t>
            </w:r>
          </w:p>
          <w:p w:rsidR="0064660D" w:rsidRDefault="0064660D" w:rsidP="00D56DF9">
            <w:pPr>
              <w:rPr>
                <w:rFonts w:ascii="Times New Roman" w:hAnsi="Times New Roman" w:cs="Times New Roman"/>
              </w:rPr>
            </w:pPr>
            <w:r>
              <w:rPr>
                <w:rFonts w:ascii="Times New Roman" w:hAnsi="Times New Roman" w:cs="Times New Roman"/>
              </w:rPr>
              <w:t>Tray thickness- 0.1875 in</w:t>
            </w:r>
          </w:p>
          <w:p w:rsidR="002703B8" w:rsidRDefault="002703B8" w:rsidP="00D56DF9">
            <w:pPr>
              <w:rPr>
                <w:rFonts w:ascii="Times New Roman" w:hAnsi="Times New Roman" w:cs="Times New Roman"/>
              </w:rPr>
            </w:pPr>
            <w:r>
              <w:rPr>
                <w:rFonts w:ascii="Times New Roman" w:hAnsi="Times New Roman" w:cs="Times New Roman"/>
              </w:rPr>
              <w:t>ASME design basis- D1NF (Division 1, no fatigue)</w:t>
            </w:r>
          </w:p>
          <w:p w:rsidR="0064660D" w:rsidRDefault="0064660D" w:rsidP="0064660D">
            <w:pPr>
              <w:rPr>
                <w:rFonts w:ascii="Times New Roman" w:hAnsi="Times New Roman" w:cs="Times New Roman"/>
              </w:rPr>
            </w:pPr>
            <w:r>
              <w:rPr>
                <w:rFonts w:ascii="Times New Roman" w:hAnsi="Times New Roman" w:cs="Times New Roman"/>
              </w:rPr>
              <w:t>Start Stop cycles * 1000- 1</w:t>
            </w:r>
          </w:p>
          <w:p w:rsidR="0064660D" w:rsidRDefault="0064660D" w:rsidP="0064660D">
            <w:pPr>
              <w:rPr>
                <w:rFonts w:ascii="Times New Roman" w:hAnsi="Times New Roman" w:cs="Times New Roman"/>
              </w:rPr>
            </w:pPr>
            <w:r>
              <w:rPr>
                <w:rFonts w:ascii="Times New Roman" w:hAnsi="Times New Roman" w:cs="Times New Roman"/>
              </w:rPr>
              <w:t>Pressure cycles * 100- 0</w:t>
            </w:r>
          </w:p>
          <w:p w:rsidR="0064660D" w:rsidRDefault="0064660D" w:rsidP="0064660D">
            <w:pPr>
              <w:rPr>
                <w:rFonts w:ascii="Times New Roman" w:hAnsi="Times New Roman" w:cs="Times New Roman"/>
              </w:rPr>
            </w:pPr>
            <w:r>
              <w:rPr>
                <w:rFonts w:ascii="Times New Roman" w:hAnsi="Times New Roman" w:cs="Times New Roman"/>
              </w:rPr>
              <w:t>Pressure amplitude- 0%</w:t>
            </w:r>
          </w:p>
          <w:p w:rsidR="0064660D" w:rsidRDefault="0064660D" w:rsidP="0064660D">
            <w:pPr>
              <w:rPr>
                <w:rFonts w:ascii="Times New Roman" w:hAnsi="Times New Roman" w:cs="Times New Roman"/>
              </w:rPr>
            </w:pPr>
            <w:r>
              <w:rPr>
                <w:rFonts w:ascii="Times New Roman" w:hAnsi="Times New Roman" w:cs="Times New Roman"/>
              </w:rPr>
              <w:lastRenderedPageBreak/>
              <w:t># of hydrostatic tests- 20</w:t>
            </w:r>
          </w:p>
          <w:p w:rsidR="0064660D" w:rsidRDefault="0064660D" w:rsidP="0064660D">
            <w:pPr>
              <w:rPr>
                <w:rFonts w:ascii="Times New Roman" w:hAnsi="Times New Roman" w:cs="Times New Roman"/>
              </w:rPr>
            </w:pPr>
            <w:r>
              <w:rPr>
                <w:rFonts w:ascii="Times New Roman" w:hAnsi="Times New Roman" w:cs="Times New Roman"/>
              </w:rPr>
              <w:t>Temperature cycles * 1000- 0</w:t>
            </w:r>
          </w:p>
          <w:p w:rsidR="0064660D" w:rsidRDefault="0064660D" w:rsidP="00D56DF9">
            <w:pPr>
              <w:rPr>
                <w:rFonts w:ascii="Times New Roman" w:hAnsi="Times New Roman" w:cs="Times New Roman"/>
              </w:rPr>
            </w:pPr>
            <w:r>
              <w:rPr>
                <w:rFonts w:ascii="Times New Roman" w:hAnsi="Times New Roman" w:cs="Times New Roman"/>
              </w:rPr>
              <w:t>Temperature amplitude- 0%</w:t>
            </w:r>
          </w:p>
        </w:tc>
      </w:tr>
      <w:tr w:rsidR="00747121" w:rsidTr="00747121">
        <w:tc>
          <w:tcPr>
            <w:tcW w:w="1728" w:type="dxa"/>
          </w:tcPr>
          <w:p w:rsidR="00747121" w:rsidRDefault="00747121" w:rsidP="00747121">
            <w:pPr>
              <w:rPr>
                <w:rFonts w:ascii="Times New Roman" w:hAnsi="Times New Roman" w:cs="Times New Roman"/>
              </w:rPr>
            </w:pPr>
          </w:p>
        </w:tc>
        <w:tc>
          <w:tcPr>
            <w:tcW w:w="1023" w:type="dxa"/>
          </w:tcPr>
          <w:p w:rsidR="00747121" w:rsidRDefault="00747121" w:rsidP="00747121">
            <w:pPr>
              <w:rPr>
                <w:rFonts w:ascii="Times New Roman" w:hAnsi="Times New Roman" w:cs="Times New Roman"/>
              </w:rPr>
            </w:pPr>
          </w:p>
        </w:tc>
        <w:tc>
          <w:tcPr>
            <w:tcW w:w="986" w:type="dxa"/>
          </w:tcPr>
          <w:p w:rsidR="00747121" w:rsidRDefault="00747121" w:rsidP="00747121">
            <w:pPr>
              <w:rPr>
                <w:rFonts w:ascii="Times New Roman" w:hAnsi="Times New Roman" w:cs="Times New Roman"/>
              </w:rPr>
            </w:pPr>
          </w:p>
        </w:tc>
        <w:tc>
          <w:tcPr>
            <w:tcW w:w="5821" w:type="dxa"/>
          </w:tcPr>
          <w:p w:rsidR="00747121" w:rsidRDefault="00747121" w:rsidP="00747121">
            <w:pPr>
              <w:rPr>
                <w:rFonts w:ascii="Times New Roman" w:hAnsi="Times New Roman" w:cs="Times New Roman"/>
              </w:rPr>
            </w:pPr>
          </w:p>
        </w:tc>
      </w:tr>
      <w:tr w:rsidR="00747121" w:rsidTr="00747121">
        <w:tc>
          <w:tcPr>
            <w:tcW w:w="1728" w:type="dxa"/>
          </w:tcPr>
          <w:p w:rsidR="00747121" w:rsidRPr="00747121" w:rsidRDefault="00747121" w:rsidP="00747121">
            <w:pPr>
              <w:rPr>
                <w:rFonts w:ascii="Times New Roman" w:hAnsi="Times New Roman" w:cs="Times New Roman"/>
                <w:highlight w:val="green"/>
              </w:rPr>
            </w:pPr>
            <w:r w:rsidRPr="00747121">
              <w:rPr>
                <w:rFonts w:ascii="Times New Roman" w:hAnsi="Times New Roman" w:cs="Times New Roman"/>
                <w:highlight w:val="green"/>
              </w:rPr>
              <w:t>Cocat Separation</w:t>
            </w:r>
          </w:p>
        </w:tc>
        <w:tc>
          <w:tcPr>
            <w:tcW w:w="1023" w:type="dxa"/>
          </w:tcPr>
          <w:p w:rsidR="00747121" w:rsidRDefault="00747121" w:rsidP="00747121">
            <w:pPr>
              <w:rPr>
                <w:rFonts w:ascii="Times New Roman" w:hAnsi="Times New Roman" w:cs="Times New Roman"/>
              </w:rPr>
            </w:pPr>
          </w:p>
        </w:tc>
        <w:tc>
          <w:tcPr>
            <w:tcW w:w="986" w:type="dxa"/>
          </w:tcPr>
          <w:p w:rsidR="00747121" w:rsidRDefault="00747121" w:rsidP="00747121">
            <w:pPr>
              <w:rPr>
                <w:rFonts w:ascii="Times New Roman" w:hAnsi="Times New Roman" w:cs="Times New Roman"/>
              </w:rPr>
            </w:pPr>
          </w:p>
        </w:tc>
        <w:tc>
          <w:tcPr>
            <w:tcW w:w="5821" w:type="dxa"/>
          </w:tcPr>
          <w:p w:rsidR="00747121" w:rsidRDefault="00747121" w:rsidP="00747121">
            <w:pPr>
              <w:rPr>
                <w:rFonts w:ascii="Times New Roman" w:hAnsi="Times New Roman" w:cs="Times New Roman"/>
              </w:rPr>
            </w:pPr>
          </w:p>
        </w:tc>
      </w:tr>
      <w:tr w:rsidR="00747121" w:rsidTr="00747121">
        <w:tc>
          <w:tcPr>
            <w:tcW w:w="1728" w:type="dxa"/>
          </w:tcPr>
          <w:p w:rsidR="00747121" w:rsidRDefault="00747121" w:rsidP="00747121">
            <w:pPr>
              <w:rPr>
                <w:rFonts w:ascii="Times New Roman" w:hAnsi="Times New Roman" w:cs="Times New Roman"/>
              </w:rPr>
            </w:pPr>
            <w:r>
              <w:rPr>
                <w:rFonts w:ascii="Times New Roman" w:hAnsi="Times New Roman" w:cs="Times New Roman"/>
              </w:rPr>
              <w:t>Cooler</w:t>
            </w:r>
          </w:p>
        </w:tc>
        <w:tc>
          <w:tcPr>
            <w:tcW w:w="1023" w:type="dxa"/>
          </w:tcPr>
          <w:p w:rsidR="00747121" w:rsidRDefault="00747121" w:rsidP="00747121">
            <w:pPr>
              <w:rPr>
                <w:rFonts w:ascii="Times New Roman" w:hAnsi="Times New Roman" w:cs="Times New Roman"/>
              </w:rPr>
            </w:pPr>
            <w:r>
              <w:rPr>
                <w:rFonts w:ascii="Times New Roman" w:hAnsi="Times New Roman" w:cs="Times New Roman"/>
              </w:rPr>
              <w:t>15100</w:t>
            </w:r>
          </w:p>
        </w:tc>
        <w:tc>
          <w:tcPr>
            <w:tcW w:w="986" w:type="dxa"/>
          </w:tcPr>
          <w:p w:rsidR="00747121" w:rsidRDefault="00747121" w:rsidP="00747121">
            <w:pPr>
              <w:rPr>
                <w:rFonts w:ascii="Times New Roman" w:hAnsi="Times New Roman" w:cs="Times New Roman"/>
              </w:rPr>
            </w:pPr>
            <w:r>
              <w:rPr>
                <w:rFonts w:ascii="Times New Roman" w:hAnsi="Times New Roman" w:cs="Times New Roman"/>
              </w:rPr>
              <w:t>74200</w:t>
            </w:r>
          </w:p>
        </w:tc>
        <w:tc>
          <w:tcPr>
            <w:tcW w:w="5821" w:type="dxa"/>
          </w:tcPr>
          <w:p w:rsidR="00747121" w:rsidRDefault="00747121" w:rsidP="00747121">
            <w:pPr>
              <w:rPr>
                <w:rFonts w:ascii="Times New Roman" w:hAnsi="Times New Roman" w:cs="Times New Roman"/>
              </w:rPr>
            </w:pPr>
            <w:r>
              <w:rPr>
                <w:rFonts w:ascii="Times New Roman" w:hAnsi="Times New Roman" w:cs="Times New Roman"/>
              </w:rPr>
              <w:t>Heat Transfer area- 330.859382 SF</w:t>
            </w:r>
          </w:p>
          <w:p w:rsidR="00747121" w:rsidRDefault="000C6D41" w:rsidP="00747121">
            <w:pPr>
              <w:rPr>
                <w:rFonts w:ascii="Times New Roman" w:hAnsi="Times New Roman" w:cs="Times New Roman"/>
              </w:rPr>
            </w:pPr>
            <w:r>
              <w:rPr>
                <w:rFonts w:ascii="Times New Roman" w:hAnsi="Times New Roman" w:cs="Times New Roman"/>
              </w:rPr>
              <w:t>Tube design gauge pressure- 3</w:t>
            </w:r>
            <w:r w:rsidR="00747121">
              <w:rPr>
                <w:rFonts w:ascii="Times New Roman" w:hAnsi="Times New Roman" w:cs="Times New Roman"/>
              </w:rPr>
              <w:t>5.3</w:t>
            </w:r>
            <w:r>
              <w:rPr>
                <w:rFonts w:ascii="Times New Roman" w:hAnsi="Times New Roman" w:cs="Times New Roman"/>
              </w:rPr>
              <w:t>04</w:t>
            </w:r>
            <w:r w:rsidR="00747121">
              <w:rPr>
                <w:rFonts w:ascii="Times New Roman" w:hAnsi="Times New Roman" w:cs="Times New Roman"/>
              </w:rPr>
              <w:t xml:space="preserve"> psig</w:t>
            </w:r>
          </w:p>
          <w:p w:rsidR="00747121" w:rsidRDefault="000C6D41" w:rsidP="00747121">
            <w:pPr>
              <w:rPr>
                <w:rFonts w:ascii="Times New Roman" w:hAnsi="Times New Roman" w:cs="Times New Roman"/>
              </w:rPr>
            </w:pPr>
            <w:r>
              <w:rPr>
                <w:rFonts w:ascii="Times New Roman" w:hAnsi="Times New Roman" w:cs="Times New Roman"/>
              </w:rPr>
              <w:t>Tube design temperature- 600</w:t>
            </w:r>
            <w:r w:rsidR="00747121">
              <w:rPr>
                <w:rFonts w:ascii="Times New Roman" w:hAnsi="Times New Roman" w:cs="Times New Roman"/>
              </w:rPr>
              <w:t xml:space="preserve"> deg F</w:t>
            </w:r>
          </w:p>
          <w:p w:rsidR="00747121" w:rsidRDefault="000C6D41" w:rsidP="00747121">
            <w:pPr>
              <w:rPr>
                <w:rFonts w:ascii="Times New Roman" w:hAnsi="Times New Roman" w:cs="Times New Roman"/>
              </w:rPr>
            </w:pPr>
            <w:r>
              <w:rPr>
                <w:rFonts w:ascii="Times New Roman" w:hAnsi="Times New Roman" w:cs="Times New Roman"/>
              </w:rPr>
              <w:t>Tube operating temp- 550</w:t>
            </w:r>
            <w:r w:rsidR="00747121">
              <w:rPr>
                <w:rFonts w:ascii="Times New Roman" w:hAnsi="Times New Roman" w:cs="Times New Roman"/>
              </w:rPr>
              <w:t xml:space="preserve"> deg F</w:t>
            </w:r>
          </w:p>
          <w:p w:rsidR="00747121" w:rsidRDefault="00747121" w:rsidP="00747121">
            <w:pPr>
              <w:rPr>
                <w:rFonts w:ascii="Times New Roman" w:hAnsi="Times New Roman" w:cs="Times New Roman"/>
              </w:rPr>
            </w:pPr>
            <w:r>
              <w:rPr>
                <w:rFonts w:ascii="Times New Roman" w:hAnsi="Times New Roman" w:cs="Times New Roman"/>
              </w:rPr>
              <w:t xml:space="preserve">Shell design gauge pressure- </w:t>
            </w:r>
            <w:r w:rsidR="000C6D41">
              <w:rPr>
                <w:rFonts w:ascii="Times New Roman" w:hAnsi="Times New Roman" w:cs="Times New Roman"/>
              </w:rPr>
              <w:t>60.304</w:t>
            </w:r>
            <w:r>
              <w:rPr>
                <w:rFonts w:ascii="Times New Roman" w:hAnsi="Times New Roman" w:cs="Times New Roman"/>
              </w:rPr>
              <w:t xml:space="preserve"> psig</w:t>
            </w:r>
          </w:p>
          <w:p w:rsidR="00747121" w:rsidRDefault="00747121" w:rsidP="00747121">
            <w:pPr>
              <w:rPr>
                <w:rFonts w:ascii="Times New Roman" w:hAnsi="Times New Roman" w:cs="Times New Roman"/>
              </w:rPr>
            </w:pPr>
            <w:r>
              <w:rPr>
                <w:rFonts w:ascii="Times New Roman" w:hAnsi="Times New Roman" w:cs="Times New Roman"/>
              </w:rPr>
              <w:t>Shell design temp- 250 deg F</w:t>
            </w:r>
          </w:p>
          <w:p w:rsidR="00747121" w:rsidRDefault="00747121" w:rsidP="00747121">
            <w:pPr>
              <w:rPr>
                <w:rFonts w:ascii="Times New Roman" w:hAnsi="Times New Roman" w:cs="Times New Roman"/>
              </w:rPr>
            </w:pPr>
            <w:r>
              <w:rPr>
                <w:rFonts w:ascii="Times New Roman" w:hAnsi="Times New Roman" w:cs="Times New Roman"/>
              </w:rPr>
              <w:t>Shell operating temp- 95 deg F</w:t>
            </w:r>
          </w:p>
          <w:p w:rsidR="00747121" w:rsidRDefault="00747121" w:rsidP="00747121">
            <w:pPr>
              <w:rPr>
                <w:rFonts w:ascii="Times New Roman" w:hAnsi="Times New Roman" w:cs="Times New Roman"/>
              </w:rPr>
            </w:pPr>
            <w:r>
              <w:rPr>
                <w:rFonts w:ascii="Times New Roman" w:hAnsi="Times New Roman" w:cs="Times New Roman"/>
              </w:rPr>
              <w:t>Tube length extended- 20 feet</w:t>
            </w:r>
          </w:p>
          <w:p w:rsidR="00747121" w:rsidRDefault="00747121" w:rsidP="00747121">
            <w:pPr>
              <w:rPr>
                <w:rFonts w:ascii="Times New Roman" w:hAnsi="Times New Roman" w:cs="Times New Roman"/>
              </w:rPr>
            </w:pPr>
            <w:r>
              <w:rPr>
                <w:rFonts w:ascii="Times New Roman" w:hAnsi="Times New Roman" w:cs="Times New Roman"/>
              </w:rPr>
              <w:t>Tube wall thickness- 0.125 in</w:t>
            </w:r>
          </w:p>
          <w:p w:rsidR="00747121" w:rsidRDefault="00747121" w:rsidP="00747121">
            <w:pPr>
              <w:rPr>
                <w:rFonts w:ascii="Times New Roman" w:hAnsi="Times New Roman" w:cs="Times New Roman"/>
              </w:rPr>
            </w:pPr>
            <w:r>
              <w:rPr>
                <w:rFonts w:ascii="Times New Roman" w:hAnsi="Times New Roman" w:cs="Times New Roman"/>
              </w:rPr>
              <w:t>Tube seal type- seal welded tube joints</w:t>
            </w:r>
          </w:p>
          <w:p w:rsidR="00747121" w:rsidRDefault="00747121" w:rsidP="00747121">
            <w:pPr>
              <w:rPr>
                <w:rFonts w:ascii="Times New Roman" w:hAnsi="Times New Roman" w:cs="Times New Roman"/>
              </w:rPr>
            </w:pPr>
            <w:r>
              <w:rPr>
                <w:rFonts w:ascii="Times New Roman" w:hAnsi="Times New Roman" w:cs="Times New Roman"/>
              </w:rPr>
              <w:t>Tube pitch- 1.25 in</w:t>
            </w:r>
          </w:p>
          <w:p w:rsidR="00747121" w:rsidRDefault="00747121" w:rsidP="00747121">
            <w:pPr>
              <w:rPr>
                <w:rFonts w:ascii="Times New Roman" w:hAnsi="Times New Roman" w:cs="Times New Roman"/>
              </w:rPr>
            </w:pPr>
            <w:r>
              <w:rPr>
                <w:rFonts w:ascii="Times New Roman" w:hAnsi="Times New Roman" w:cs="Times New Roman"/>
              </w:rPr>
              <w:t>Tube pitch symbol- Triangular</w:t>
            </w:r>
          </w:p>
          <w:p w:rsidR="00747121" w:rsidRDefault="00747121" w:rsidP="00747121">
            <w:pPr>
              <w:rPr>
                <w:rFonts w:ascii="Times New Roman" w:hAnsi="Times New Roman" w:cs="Times New Roman"/>
              </w:rPr>
            </w:pPr>
            <w:r>
              <w:rPr>
                <w:rFonts w:ascii="Times New Roman" w:hAnsi="Times New Roman" w:cs="Times New Roman"/>
              </w:rPr>
              <w:t>Expansion joint- NO</w:t>
            </w:r>
          </w:p>
          <w:p w:rsidR="00747121" w:rsidRDefault="00747121" w:rsidP="00747121">
            <w:pPr>
              <w:rPr>
                <w:rFonts w:ascii="Times New Roman" w:hAnsi="Times New Roman" w:cs="Times New Roman"/>
              </w:rPr>
            </w:pPr>
            <w:r>
              <w:rPr>
                <w:rFonts w:ascii="Times New Roman" w:hAnsi="Times New Roman" w:cs="Times New Roman"/>
              </w:rPr>
              <w:t>Cladding location- Shell</w:t>
            </w:r>
          </w:p>
          <w:p w:rsidR="00747121" w:rsidRDefault="00747121" w:rsidP="00747121">
            <w:pPr>
              <w:rPr>
                <w:rFonts w:ascii="Times New Roman" w:hAnsi="Times New Roman" w:cs="Times New Roman"/>
              </w:rPr>
            </w:pPr>
            <w:r>
              <w:rPr>
                <w:rFonts w:ascii="Times New Roman" w:hAnsi="Times New Roman" w:cs="Times New Roman"/>
              </w:rPr>
              <w:t># Tube passes- 2</w:t>
            </w:r>
          </w:p>
          <w:p w:rsidR="00747121" w:rsidRDefault="00747121" w:rsidP="00747121">
            <w:pPr>
              <w:rPr>
                <w:rFonts w:ascii="Times New Roman" w:hAnsi="Times New Roman" w:cs="Times New Roman"/>
              </w:rPr>
            </w:pPr>
            <w:r>
              <w:rPr>
                <w:rFonts w:ascii="Times New Roman" w:hAnsi="Times New Roman" w:cs="Times New Roman"/>
              </w:rPr>
              <w:t># Shell passes- 1</w:t>
            </w:r>
          </w:p>
          <w:p w:rsidR="00747121" w:rsidRDefault="00747121" w:rsidP="00747121">
            <w:pPr>
              <w:rPr>
                <w:rFonts w:ascii="Times New Roman" w:hAnsi="Times New Roman" w:cs="Times New Roman"/>
              </w:rPr>
            </w:pPr>
            <w:r>
              <w:rPr>
                <w:rFonts w:ascii="Times New Roman" w:hAnsi="Times New Roman" w:cs="Times New Roman"/>
              </w:rPr>
              <w:t>Weld Xray- 20%</w:t>
            </w:r>
          </w:p>
          <w:p w:rsidR="00747121" w:rsidRDefault="00747121" w:rsidP="00747121">
            <w:pPr>
              <w:rPr>
                <w:rFonts w:ascii="Times New Roman" w:hAnsi="Times New Roman" w:cs="Times New Roman"/>
              </w:rPr>
            </w:pPr>
            <w:r>
              <w:rPr>
                <w:rFonts w:ascii="Times New Roman" w:hAnsi="Times New Roman" w:cs="Times New Roman"/>
              </w:rPr>
              <w:t>TEMA type- BES</w:t>
            </w:r>
          </w:p>
          <w:p w:rsidR="00747121" w:rsidRDefault="00747121" w:rsidP="00747121">
            <w:pPr>
              <w:rPr>
                <w:rFonts w:ascii="Times New Roman" w:hAnsi="Times New Roman" w:cs="Times New Roman"/>
              </w:rPr>
            </w:pPr>
            <w:r>
              <w:rPr>
                <w:rFonts w:ascii="Times New Roman" w:hAnsi="Times New Roman" w:cs="Times New Roman"/>
              </w:rPr>
              <w:t>Vandor grade- High</w:t>
            </w:r>
          </w:p>
          <w:p w:rsidR="00747121" w:rsidRDefault="00747121" w:rsidP="00747121">
            <w:pPr>
              <w:rPr>
                <w:rFonts w:ascii="Times New Roman" w:hAnsi="Times New Roman" w:cs="Times New Roman"/>
              </w:rPr>
            </w:pPr>
            <w:r>
              <w:rPr>
                <w:rFonts w:ascii="Times New Roman" w:hAnsi="Times New Roman" w:cs="Times New Roman"/>
              </w:rPr>
              <w:t>Regulation Type- None</w:t>
            </w:r>
          </w:p>
        </w:tc>
      </w:tr>
      <w:tr w:rsidR="00747121" w:rsidTr="00747121">
        <w:tc>
          <w:tcPr>
            <w:tcW w:w="1728" w:type="dxa"/>
          </w:tcPr>
          <w:p w:rsidR="00747121" w:rsidRDefault="002015FF" w:rsidP="00747121">
            <w:pPr>
              <w:rPr>
                <w:rFonts w:ascii="Times New Roman" w:hAnsi="Times New Roman" w:cs="Times New Roman"/>
              </w:rPr>
            </w:pPr>
            <w:r>
              <w:rPr>
                <w:rFonts w:ascii="Times New Roman" w:hAnsi="Times New Roman" w:cs="Times New Roman"/>
              </w:rPr>
              <w:t>D</w:t>
            </w:r>
            <w:r w:rsidR="00747121">
              <w:rPr>
                <w:rFonts w:ascii="Times New Roman" w:hAnsi="Times New Roman" w:cs="Times New Roman"/>
              </w:rPr>
              <w:t>ecanter</w:t>
            </w:r>
          </w:p>
        </w:tc>
        <w:tc>
          <w:tcPr>
            <w:tcW w:w="1023" w:type="dxa"/>
          </w:tcPr>
          <w:p w:rsidR="00747121" w:rsidRDefault="00747121" w:rsidP="00747121">
            <w:pPr>
              <w:rPr>
                <w:rFonts w:ascii="Times New Roman" w:hAnsi="Times New Roman" w:cs="Times New Roman"/>
              </w:rPr>
            </w:pPr>
            <w:r>
              <w:rPr>
                <w:rFonts w:ascii="Times New Roman" w:hAnsi="Times New Roman" w:cs="Times New Roman"/>
              </w:rPr>
              <w:t>15800</w:t>
            </w:r>
          </w:p>
        </w:tc>
        <w:tc>
          <w:tcPr>
            <w:tcW w:w="986" w:type="dxa"/>
          </w:tcPr>
          <w:p w:rsidR="00747121" w:rsidRDefault="00747121" w:rsidP="00747121">
            <w:pPr>
              <w:rPr>
                <w:rFonts w:ascii="Times New Roman" w:hAnsi="Times New Roman" w:cs="Times New Roman"/>
              </w:rPr>
            </w:pPr>
            <w:r>
              <w:rPr>
                <w:rFonts w:ascii="Times New Roman" w:hAnsi="Times New Roman" w:cs="Times New Roman"/>
              </w:rPr>
              <w:t>102400</w:t>
            </w:r>
          </w:p>
        </w:tc>
        <w:tc>
          <w:tcPr>
            <w:tcW w:w="5821" w:type="dxa"/>
          </w:tcPr>
          <w:p w:rsidR="00747121" w:rsidRDefault="000C6D41" w:rsidP="00747121">
            <w:pPr>
              <w:rPr>
                <w:rFonts w:ascii="Times New Roman" w:hAnsi="Times New Roman" w:cs="Times New Roman"/>
              </w:rPr>
            </w:pPr>
            <w:r>
              <w:rPr>
                <w:rFonts w:ascii="Times New Roman" w:hAnsi="Times New Roman" w:cs="Times New Roman"/>
              </w:rPr>
              <w:t>Liquid Volume- 634.560878</w:t>
            </w:r>
            <w:r w:rsidR="002015FF">
              <w:rPr>
                <w:rFonts w:ascii="Times New Roman" w:hAnsi="Times New Roman" w:cs="Times New Roman"/>
              </w:rPr>
              <w:t xml:space="preserve"> gal</w:t>
            </w:r>
          </w:p>
          <w:p w:rsidR="000C6D41" w:rsidRDefault="000C6D41" w:rsidP="00747121">
            <w:pPr>
              <w:rPr>
                <w:rFonts w:ascii="Times New Roman" w:hAnsi="Times New Roman" w:cs="Times New Roman"/>
              </w:rPr>
            </w:pPr>
            <w:r>
              <w:rPr>
                <w:rFonts w:ascii="Times New Roman" w:hAnsi="Times New Roman" w:cs="Times New Roman"/>
              </w:rPr>
              <w:t>Vessel diameter- 3</w:t>
            </w:r>
          </w:p>
          <w:p w:rsidR="000C6D41" w:rsidRDefault="000C6D41" w:rsidP="00747121">
            <w:pPr>
              <w:rPr>
                <w:rFonts w:ascii="Times New Roman" w:hAnsi="Times New Roman" w:cs="Times New Roman"/>
              </w:rPr>
            </w:pPr>
            <w:r>
              <w:rPr>
                <w:rFonts w:ascii="Times New Roman" w:hAnsi="Times New Roman" w:cs="Times New Roman"/>
              </w:rPr>
              <w:t>Vessel tangent to tangent diameter- 12 feet</w:t>
            </w:r>
          </w:p>
          <w:p w:rsidR="000C6D41" w:rsidRDefault="000C6D41" w:rsidP="00747121">
            <w:pPr>
              <w:rPr>
                <w:rFonts w:ascii="Times New Roman" w:hAnsi="Times New Roman" w:cs="Times New Roman"/>
              </w:rPr>
            </w:pPr>
            <w:r>
              <w:rPr>
                <w:rFonts w:ascii="Times New Roman" w:hAnsi="Times New Roman" w:cs="Times New Roman"/>
              </w:rPr>
              <w:t>Design gauge parameter- 15 psig</w:t>
            </w:r>
          </w:p>
          <w:p w:rsidR="000C6D41" w:rsidRDefault="000C6D41" w:rsidP="00747121">
            <w:pPr>
              <w:rPr>
                <w:rFonts w:ascii="Times New Roman" w:hAnsi="Times New Roman" w:cs="Times New Roman"/>
              </w:rPr>
            </w:pPr>
            <w:r>
              <w:rPr>
                <w:rFonts w:ascii="Times New Roman" w:hAnsi="Times New Roman" w:cs="Times New Roman"/>
              </w:rPr>
              <w:t>Vacuum design gauge parameter-  -14.696</w:t>
            </w:r>
          </w:p>
          <w:p w:rsidR="000C6D41" w:rsidRDefault="000C6D41" w:rsidP="00747121">
            <w:pPr>
              <w:rPr>
                <w:rFonts w:ascii="Times New Roman" w:hAnsi="Times New Roman" w:cs="Times New Roman"/>
              </w:rPr>
            </w:pPr>
            <w:r>
              <w:rPr>
                <w:rFonts w:ascii="Times New Roman" w:hAnsi="Times New Roman" w:cs="Times New Roman"/>
              </w:rPr>
              <w:t>Design temp- 250 deg F</w:t>
            </w:r>
          </w:p>
          <w:p w:rsidR="000C6D41" w:rsidRDefault="000C6D41" w:rsidP="00747121">
            <w:pPr>
              <w:rPr>
                <w:rFonts w:ascii="Times New Roman" w:hAnsi="Times New Roman" w:cs="Times New Roman"/>
              </w:rPr>
            </w:pPr>
            <w:r>
              <w:rPr>
                <w:rFonts w:ascii="Times New Roman" w:hAnsi="Times New Roman" w:cs="Times New Roman"/>
              </w:rPr>
              <w:t>Operating temp- 122</w:t>
            </w:r>
            <w:r w:rsidR="002015FF">
              <w:rPr>
                <w:rFonts w:ascii="Times New Roman" w:hAnsi="Times New Roman" w:cs="Times New Roman"/>
              </w:rPr>
              <w:t xml:space="preserve"> deg F</w:t>
            </w:r>
          </w:p>
          <w:p w:rsidR="000C6D41" w:rsidRDefault="000C6D41" w:rsidP="00747121">
            <w:pPr>
              <w:rPr>
                <w:rFonts w:ascii="Times New Roman" w:hAnsi="Times New Roman" w:cs="Times New Roman"/>
              </w:rPr>
            </w:pPr>
            <w:r>
              <w:rPr>
                <w:rFonts w:ascii="Times New Roman" w:hAnsi="Times New Roman" w:cs="Times New Roman"/>
              </w:rPr>
              <w:t>Fluid volume- 20 %</w:t>
            </w:r>
          </w:p>
          <w:p w:rsidR="000C6D41" w:rsidRDefault="000C6D41" w:rsidP="00747121">
            <w:pPr>
              <w:rPr>
                <w:rFonts w:ascii="Times New Roman" w:hAnsi="Times New Roman" w:cs="Times New Roman"/>
              </w:rPr>
            </w:pPr>
            <w:r>
              <w:rPr>
                <w:rFonts w:ascii="Times New Roman" w:hAnsi="Times New Roman" w:cs="Times New Roman"/>
              </w:rPr>
              <w:t>Manhole diameter- 18 in</w:t>
            </w:r>
          </w:p>
          <w:p w:rsidR="000C6D41" w:rsidRDefault="000C6D41" w:rsidP="00747121">
            <w:pPr>
              <w:rPr>
                <w:rFonts w:ascii="Times New Roman" w:hAnsi="Times New Roman" w:cs="Times New Roman"/>
              </w:rPr>
            </w:pPr>
            <w:r>
              <w:rPr>
                <w:rFonts w:ascii="Times New Roman" w:hAnsi="Times New Roman" w:cs="Times New Roman"/>
              </w:rPr>
              <w:t>Allowance for intervals- 0</w:t>
            </w:r>
          </w:p>
          <w:p w:rsidR="000C6D41" w:rsidRDefault="000C6D41" w:rsidP="000C6D41">
            <w:pPr>
              <w:rPr>
                <w:rFonts w:ascii="Times New Roman" w:hAnsi="Times New Roman" w:cs="Times New Roman"/>
              </w:rPr>
            </w:pPr>
            <w:r>
              <w:rPr>
                <w:rFonts w:ascii="Times New Roman" w:hAnsi="Times New Roman" w:cs="Times New Roman"/>
              </w:rPr>
              <w:t>ASME design basis- D1NF (Division 1, no fatigue)</w:t>
            </w:r>
          </w:p>
          <w:p w:rsidR="000C6D41" w:rsidRDefault="000C6D41" w:rsidP="000C6D41">
            <w:pPr>
              <w:rPr>
                <w:rFonts w:ascii="Times New Roman" w:hAnsi="Times New Roman" w:cs="Times New Roman"/>
              </w:rPr>
            </w:pPr>
            <w:r>
              <w:rPr>
                <w:rFonts w:ascii="Times New Roman" w:hAnsi="Times New Roman" w:cs="Times New Roman"/>
              </w:rPr>
              <w:t>Start Stop cycles * 1000- 1</w:t>
            </w:r>
          </w:p>
          <w:p w:rsidR="000C6D41" w:rsidRDefault="000C6D41" w:rsidP="000C6D41">
            <w:pPr>
              <w:rPr>
                <w:rFonts w:ascii="Times New Roman" w:hAnsi="Times New Roman" w:cs="Times New Roman"/>
              </w:rPr>
            </w:pPr>
            <w:r>
              <w:rPr>
                <w:rFonts w:ascii="Times New Roman" w:hAnsi="Times New Roman" w:cs="Times New Roman"/>
              </w:rPr>
              <w:t>Pressure cycles * 100- 0</w:t>
            </w:r>
          </w:p>
          <w:p w:rsidR="000C6D41" w:rsidRDefault="000C6D41" w:rsidP="000C6D41">
            <w:pPr>
              <w:rPr>
                <w:rFonts w:ascii="Times New Roman" w:hAnsi="Times New Roman" w:cs="Times New Roman"/>
              </w:rPr>
            </w:pPr>
            <w:r>
              <w:rPr>
                <w:rFonts w:ascii="Times New Roman" w:hAnsi="Times New Roman" w:cs="Times New Roman"/>
              </w:rPr>
              <w:t>Pressure amplitude- 0%</w:t>
            </w:r>
          </w:p>
          <w:p w:rsidR="000C6D41" w:rsidRDefault="000C6D41" w:rsidP="000C6D41">
            <w:pPr>
              <w:rPr>
                <w:rFonts w:ascii="Times New Roman" w:hAnsi="Times New Roman" w:cs="Times New Roman"/>
              </w:rPr>
            </w:pPr>
            <w:r>
              <w:rPr>
                <w:rFonts w:ascii="Times New Roman" w:hAnsi="Times New Roman" w:cs="Times New Roman"/>
              </w:rPr>
              <w:t># of hydrostatic tests- 20</w:t>
            </w:r>
          </w:p>
          <w:p w:rsidR="000C6D41" w:rsidRDefault="000C6D41" w:rsidP="000C6D41">
            <w:pPr>
              <w:rPr>
                <w:rFonts w:ascii="Times New Roman" w:hAnsi="Times New Roman" w:cs="Times New Roman"/>
              </w:rPr>
            </w:pPr>
            <w:r>
              <w:rPr>
                <w:rFonts w:ascii="Times New Roman" w:hAnsi="Times New Roman" w:cs="Times New Roman"/>
              </w:rPr>
              <w:t>Temperature cycles * 1000- 0</w:t>
            </w:r>
          </w:p>
          <w:p w:rsidR="000C6D41" w:rsidRDefault="000C6D41" w:rsidP="00747121">
            <w:pPr>
              <w:rPr>
                <w:rFonts w:ascii="Times New Roman" w:hAnsi="Times New Roman" w:cs="Times New Roman"/>
              </w:rPr>
            </w:pPr>
            <w:r>
              <w:rPr>
                <w:rFonts w:ascii="Times New Roman" w:hAnsi="Times New Roman" w:cs="Times New Roman"/>
              </w:rPr>
              <w:t>Temperature amplitude- 0%</w:t>
            </w:r>
          </w:p>
        </w:tc>
      </w:tr>
      <w:tr w:rsidR="00747121" w:rsidTr="00747121">
        <w:tc>
          <w:tcPr>
            <w:tcW w:w="1728" w:type="dxa"/>
          </w:tcPr>
          <w:p w:rsidR="00747121" w:rsidRDefault="00747121" w:rsidP="00747121">
            <w:pPr>
              <w:rPr>
                <w:rFonts w:ascii="Times New Roman" w:hAnsi="Times New Roman" w:cs="Times New Roman"/>
              </w:rPr>
            </w:pPr>
            <w:r>
              <w:rPr>
                <w:rFonts w:ascii="Times New Roman" w:hAnsi="Times New Roman" w:cs="Times New Roman"/>
              </w:rPr>
              <w:t>Dist- bottoms split</w:t>
            </w:r>
          </w:p>
        </w:tc>
        <w:tc>
          <w:tcPr>
            <w:tcW w:w="1023" w:type="dxa"/>
          </w:tcPr>
          <w:p w:rsidR="00747121" w:rsidRDefault="00747121" w:rsidP="00747121">
            <w:pPr>
              <w:rPr>
                <w:rFonts w:ascii="Times New Roman" w:hAnsi="Times New Roman" w:cs="Times New Roman"/>
              </w:rPr>
            </w:pPr>
          </w:p>
        </w:tc>
        <w:tc>
          <w:tcPr>
            <w:tcW w:w="986" w:type="dxa"/>
          </w:tcPr>
          <w:p w:rsidR="00747121" w:rsidRDefault="00747121" w:rsidP="00747121">
            <w:pPr>
              <w:rPr>
                <w:rFonts w:ascii="Times New Roman" w:hAnsi="Times New Roman" w:cs="Times New Roman"/>
              </w:rPr>
            </w:pPr>
          </w:p>
        </w:tc>
        <w:tc>
          <w:tcPr>
            <w:tcW w:w="5821" w:type="dxa"/>
          </w:tcPr>
          <w:p w:rsidR="00747121" w:rsidRDefault="00747121" w:rsidP="00747121">
            <w:pPr>
              <w:rPr>
                <w:rFonts w:ascii="Times New Roman" w:hAnsi="Times New Roman" w:cs="Times New Roman"/>
              </w:rPr>
            </w:pPr>
          </w:p>
        </w:tc>
      </w:tr>
      <w:tr w:rsidR="00404341" w:rsidTr="00747121">
        <w:tc>
          <w:tcPr>
            <w:tcW w:w="1728" w:type="dxa"/>
          </w:tcPr>
          <w:p w:rsidR="00404341" w:rsidRDefault="00404341" w:rsidP="00747121">
            <w:pPr>
              <w:rPr>
                <w:rFonts w:ascii="Times New Roman" w:hAnsi="Times New Roman" w:cs="Times New Roman"/>
              </w:rPr>
            </w:pPr>
            <w:r>
              <w:rPr>
                <w:rFonts w:ascii="Times New Roman" w:hAnsi="Times New Roman" w:cs="Times New Roman"/>
              </w:rPr>
              <w:t>Dist-cond</w:t>
            </w:r>
          </w:p>
        </w:tc>
        <w:tc>
          <w:tcPr>
            <w:tcW w:w="1023" w:type="dxa"/>
          </w:tcPr>
          <w:p w:rsidR="00404341" w:rsidRDefault="00404341" w:rsidP="00747121">
            <w:pPr>
              <w:rPr>
                <w:rFonts w:ascii="Times New Roman" w:hAnsi="Times New Roman" w:cs="Times New Roman"/>
              </w:rPr>
            </w:pPr>
          </w:p>
        </w:tc>
        <w:tc>
          <w:tcPr>
            <w:tcW w:w="986" w:type="dxa"/>
          </w:tcPr>
          <w:p w:rsidR="00404341" w:rsidRDefault="00404341" w:rsidP="00747121">
            <w:pPr>
              <w:rPr>
                <w:rFonts w:ascii="Times New Roman" w:hAnsi="Times New Roman" w:cs="Times New Roman"/>
              </w:rPr>
            </w:pPr>
          </w:p>
        </w:tc>
        <w:tc>
          <w:tcPr>
            <w:tcW w:w="5821" w:type="dxa"/>
          </w:tcPr>
          <w:p w:rsidR="00404341" w:rsidRDefault="00404341" w:rsidP="002B4F84">
            <w:pPr>
              <w:rPr>
                <w:rFonts w:ascii="Times New Roman" w:hAnsi="Times New Roman" w:cs="Times New Roman"/>
              </w:rPr>
            </w:pPr>
            <w:r>
              <w:rPr>
                <w:rFonts w:ascii="Times New Roman" w:hAnsi="Times New Roman" w:cs="Times New Roman"/>
              </w:rPr>
              <w:t>Tube design gauge pressure- 150 psig</w:t>
            </w:r>
          </w:p>
          <w:p w:rsidR="00404341" w:rsidRDefault="00404341" w:rsidP="002B4F84">
            <w:pPr>
              <w:rPr>
                <w:rFonts w:ascii="Times New Roman" w:hAnsi="Times New Roman" w:cs="Times New Roman"/>
              </w:rPr>
            </w:pPr>
            <w:r>
              <w:rPr>
                <w:rFonts w:ascii="Times New Roman" w:hAnsi="Times New Roman" w:cs="Times New Roman"/>
              </w:rPr>
              <w:t>Tube outside diameter-1 in</w:t>
            </w:r>
          </w:p>
          <w:p w:rsidR="00404341" w:rsidRDefault="00404341" w:rsidP="002B4F84">
            <w:pPr>
              <w:rPr>
                <w:rFonts w:ascii="Times New Roman" w:hAnsi="Times New Roman" w:cs="Times New Roman"/>
              </w:rPr>
            </w:pPr>
            <w:r>
              <w:rPr>
                <w:rFonts w:ascii="Times New Roman" w:hAnsi="Times New Roman" w:cs="Times New Roman"/>
              </w:rPr>
              <w:t>Shell design gauge pressure- 150 psig</w:t>
            </w:r>
          </w:p>
          <w:p w:rsidR="00404341" w:rsidRDefault="00404341" w:rsidP="002B4F84">
            <w:pPr>
              <w:rPr>
                <w:rFonts w:ascii="Times New Roman" w:hAnsi="Times New Roman" w:cs="Times New Roman"/>
              </w:rPr>
            </w:pPr>
            <w:r>
              <w:rPr>
                <w:rFonts w:ascii="Times New Roman" w:hAnsi="Times New Roman" w:cs="Times New Roman"/>
              </w:rPr>
              <w:t>Tube seal type- seal welded tube joints</w:t>
            </w:r>
          </w:p>
          <w:p w:rsidR="00404341" w:rsidRDefault="00404341" w:rsidP="002B4F84">
            <w:pPr>
              <w:rPr>
                <w:rFonts w:ascii="Times New Roman" w:hAnsi="Times New Roman" w:cs="Times New Roman"/>
              </w:rPr>
            </w:pPr>
            <w:r>
              <w:rPr>
                <w:rFonts w:ascii="Times New Roman" w:hAnsi="Times New Roman" w:cs="Times New Roman"/>
              </w:rPr>
              <w:t>Tube pitch symbol-  triangular</w:t>
            </w:r>
          </w:p>
          <w:p w:rsidR="00404341" w:rsidRDefault="00404341" w:rsidP="002B4F84">
            <w:pPr>
              <w:rPr>
                <w:rFonts w:ascii="Times New Roman" w:hAnsi="Times New Roman" w:cs="Times New Roman"/>
              </w:rPr>
            </w:pPr>
            <w:r>
              <w:rPr>
                <w:rFonts w:ascii="Times New Roman" w:hAnsi="Times New Roman" w:cs="Times New Roman"/>
              </w:rPr>
              <w:t>Expansion joint-  No</w:t>
            </w:r>
          </w:p>
          <w:p w:rsidR="00404341" w:rsidRDefault="00404341" w:rsidP="002B4F84">
            <w:pPr>
              <w:rPr>
                <w:rFonts w:ascii="Times New Roman" w:hAnsi="Times New Roman" w:cs="Times New Roman"/>
              </w:rPr>
            </w:pPr>
            <w:r>
              <w:rPr>
                <w:rFonts w:ascii="Times New Roman" w:hAnsi="Times New Roman" w:cs="Times New Roman"/>
              </w:rPr>
              <w:lastRenderedPageBreak/>
              <w:t>Cladding location- shell</w:t>
            </w:r>
          </w:p>
          <w:p w:rsidR="00404341" w:rsidRDefault="00404341" w:rsidP="002B4F84">
            <w:pPr>
              <w:rPr>
                <w:rFonts w:ascii="Times New Roman" w:hAnsi="Times New Roman" w:cs="Times New Roman"/>
              </w:rPr>
            </w:pPr>
            <w:r>
              <w:rPr>
                <w:rFonts w:ascii="Times New Roman" w:hAnsi="Times New Roman" w:cs="Times New Roman"/>
              </w:rPr>
              <w:t># tube passes- 1</w:t>
            </w:r>
          </w:p>
          <w:p w:rsidR="00404341" w:rsidRDefault="00404341" w:rsidP="002B4F84">
            <w:pPr>
              <w:rPr>
                <w:rFonts w:ascii="Times New Roman" w:hAnsi="Times New Roman" w:cs="Times New Roman"/>
              </w:rPr>
            </w:pPr>
            <w:r>
              <w:rPr>
                <w:rFonts w:ascii="Times New Roman" w:hAnsi="Times New Roman" w:cs="Times New Roman"/>
              </w:rPr>
              <w:t># shell passes- 1</w:t>
            </w:r>
          </w:p>
          <w:p w:rsidR="00404341" w:rsidRDefault="00404341" w:rsidP="002B4F84">
            <w:pPr>
              <w:rPr>
                <w:rFonts w:ascii="Times New Roman" w:hAnsi="Times New Roman" w:cs="Times New Roman"/>
              </w:rPr>
            </w:pPr>
            <w:r>
              <w:rPr>
                <w:rFonts w:ascii="Times New Roman" w:hAnsi="Times New Roman" w:cs="Times New Roman"/>
              </w:rPr>
              <w:t>Weld Xray- 20%</w:t>
            </w:r>
          </w:p>
          <w:p w:rsidR="00404341" w:rsidRDefault="00404341" w:rsidP="002B4F84">
            <w:pPr>
              <w:rPr>
                <w:rFonts w:ascii="Times New Roman" w:hAnsi="Times New Roman" w:cs="Times New Roman"/>
              </w:rPr>
            </w:pPr>
            <w:r>
              <w:rPr>
                <w:rFonts w:ascii="Times New Roman" w:hAnsi="Times New Roman" w:cs="Times New Roman"/>
              </w:rPr>
              <w:t>TEMA type- BES</w:t>
            </w:r>
          </w:p>
          <w:p w:rsidR="00404341" w:rsidRDefault="00404341" w:rsidP="002B4F84">
            <w:pPr>
              <w:rPr>
                <w:rFonts w:ascii="Times New Roman" w:hAnsi="Times New Roman" w:cs="Times New Roman"/>
              </w:rPr>
            </w:pPr>
            <w:r>
              <w:rPr>
                <w:rFonts w:ascii="Times New Roman" w:hAnsi="Times New Roman" w:cs="Times New Roman"/>
              </w:rPr>
              <w:t>Vendor grade- high</w:t>
            </w:r>
          </w:p>
          <w:p w:rsidR="00404341" w:rsidRDefault="00404341" w:rsidP="002B4F84">
            <w:pPr>
              <w:rPr>
                <w:rFonts w:ascii="Times New Roman" w:hAnsi="Times New Roman" w:cs="Times New Roman"/>
              </w:rPr>
            </w:pPr>
            <w:r>
              <w:rPr>
                <w:rFonts w:ascii="Times New Roman" w:hAnsi="Times New Roman" w:cs="Times New Roman"/>
              </w:rPr>
              <w:t>Regulation type- none</w:t>
            </w:r>
          </w:p>
        </w:tc>
      </w:tr>
      <w:tr w:rsidR="00404341" w:rsidTr="00747121">
        <w:tc>
          <w:tcPr>
            <w:tcW w:w="1728" w:type="dxa"/>
          </w:tcPr>
          <w:p w:rsidR="00404341" w:rsidRDefault="00404341" w:rsidP="00747121">
            <w:pPr>
              <w:rPr>
                <w:rFonts w:ascii="Times New Roman" w:hAnsi="Times New Roman" w:cs="Times New Roman"/>
              </w:rPr>
            </w:pPr>
            <w:r>
              <w:rPr>
                <w:rFonts w:ascii="Times New Roman" w:hAnsi="Times New Roman" w:cs="Times New Roman"/>
              </w:rPr>
              <w:lastRenderedPageBreak/>
              <w:t>Dist-cond acc- horizontal drum</w:t>
            </w:r>
          </w:p>
        </w:tc>
        <w:tc>
          <w:tcPr>
            <w:tcW w:w="1023" w:type="dxa"/>
          </w:tcPr>
          <w:p w:rsidR="00404341" w:rsidRDefault="00404341" w:rsidP="00747121">
            <w:pPr>
              <w:rPr>
                <w:rFonts w:ascii="Times New Roman" w:hAnsi="Times New Roman" w:cs="Times New Roman"/>
              </w:rPr>
            </w:pPr>
            <w:r>
              <w:rPr>
                <w:rFonts w:ascii="Times New Roman" w:hAnsi="Times New Roman" w:cs="Times New Roman"/>
              </w:rPr>
              <w:t>12700</w:t>
            </w:r>
          </w:p>
        </w:tc>
        <w:tc>
          <w:tcPr>
            <w:tcW w:w="986" w:type="dxa"/>
          </w:tcPr>
          <w:p w:rsidR="00404341" w:rsidRDefault="00404341" w:rsidP="00747121">
            <w:pPr>
              <w:rPr>
                <w:rFonts w:ascii="Times New Roman" w:hAnsi="Times New Roman" w:cs="Times New Roman"/>
              </w:rPr>
            </w:pPr>
            <w:r>
              <w:rPr>
                <w:rFonts w:ascii="Times New Roman" w:hAnsi="Times New Roman" w:cs="Times New Roman"/>
              </w:rPr>
              <w:t>132900</w:t>
            </w:r>
          </w:p>
        </w:tc>
        <w:tc>
          <w:tcPr>
            <w:tcW w:w="5821" w:type="dxa"/>
          </w:tcPr>
          <w:p w:rsidR="00404341" w:rsidRDefault="00404341" w:rsidP="002B4F84">
            <w:pPr>
              <w:rPr>
                <w:rFonts w:ascii="Times New Roman" w:hAnsi="Times New Roman" w:cs="Times New Roman"/>
              </w:rPr>
            </w:pPr>
            <w:r>
              <w:rPr>
                <w:rFonts w:ascii="Times New Roman" w:hAnsi="Times New Roman" w:cs="Times New Roman"/>
              </w:rPr>
              <w:t>Liquid Volume- 475.920655 gal</w:t>
            </w:r>
          </w:p>
          <w:p w:rsidR="00404341" w:rsidRDefault="00404341" w:rsidP="002B4F84">
            <w:pPr>
              <w:rPr>
                <w:rFonts w:ascii="Times New Roman" w:hAnsi="Times New Roman" w:cs="Times New Roman"/>
              </w:rPr>
            </w:pPr>
            <w:r>
              <w:rPr>
                <w:rFonts w:ascii="Times New Roman" w:hAnsi="Times New Roman" w:cs="Times New Roman"/>
              </w:rPr>
              <w:t>Vessel Diameter- 3 feet</w:t>
            </w:r>
          </w:p>
          <w:p w:rsidR="00404341" w:rsidRDefault="00404341" w:rsidP="002B4F84">
            <w:pPr>
              <w:rPr>
                <w:rFonts w:ascii="Times New Roman" w:hAnsi="Times New Roman" w:cs="Times New Roman"/>
              </w:rPr>
            </w:pPr>
            <w:r>
              <w:rPr>
                <w:rFonts w:ascii="Times New Roman" w:hAnsi="Times New Roman" w:cs="Times New Roman"/>
              </w:rPr>
              <w:t>Vessel Tangent to tangent length- 9 feet</w:t>
            </w:r>
          </w:p>
          <w:p w:rsidR="00404341" w:rsidRDefault="00404341" w:rsidP="002B4F84">
            <w:pPr>
              <w:rPr>
                <w:rFonts w:ascii="Times New Roman" w:hAnsi="Times New Roman" w:cs="Times New Roman"/>
              </w:rPr>
            </w:pPr>
            <w:r>
              <w:rPr>
                <w:rFonts w:ascii="Times New Roman" w:hAnsi="Times New Roman" w:cs="Times New Roman"/>
              </w:rPr>
              <w:t>Design gauge pressure- 15 psig</w:t>
            </w:r>
          </w:p>
          <w:p w:rsidR="00404341" w:rsidRDefault="00404341" w:rsidP="002B4F84">
            <w:pPr>
              <w:rPr>
                <w:rFonts w:ascii="Times New Roman" w:hAnsi="Times New Roman" w:cs="Times New Roman"/>
              </w:rPr>
            </w:pPr>
            <w:r>
              <w:rPr>
                <w:rFonts w:ascii="Times New Roman" w:hAnsi="Times New Roman" w:cs="Times New Roman"/>
              </w:rPr>
              <w:t>Design temp- 32 deg F</w:t>
            </w:r>
          </w:p>
          <w:p w:rsidR="00404341" w:rsidRDefault="00404341" w:rsidP="002B4F84">
            <w:pPr>
              <w:rPr>
                <w:rFonts w:ascii="Times New Roman" w:hAnsi="Times New Roman" w:cs="Times New Roman"/>
              </w:rPr>
            </w:pPr>
            <w:r>
              <w:rPr>
                <w:rFonts w:ascii="Times New Roman" w:hAnsi="Times New Roman" w:cs="Times New Roman"/>
              </w:rPr>
              <w:t>Operating temp- -395.672712 deg F</w:t>
            </w:r>
          </w:p>
          <w:p w:rsidR="00404341" w:rsidRDefault="00404341" w:rsidP="002B4F84">
            <w:pPr>
              <w:rPr>
                <w:rFonts w:ascii="Times New Roman" w:hAnsi="Times New Roman" w:cs="Times New Roman"/>
              </w:rPr>
            </w:pPr>
            <w:r>
              <w:rPr>
                <w:rFonts w:ascii="Times New Roman" w:hAnsi="Times New Roman" w:cs="Times New Roman"/>
              </w:rPr>
              <w:t>Manhole diameter- 18 in</w:t>
            </w:r>
          </w:p>
          <w:p w:rsidR="00404341" w:rsidRDefault="00404341" w:rsidP="002B4F84">
            <w:pPr>
              <w:rPr>
                <w:rFonts w:ascii="Times New Roman" w:hAnsi="Times New Roman" w:cs="Times New Roman"/>
              </w:rPr>
            </w:pPr>
            <w:r>
              <w:rPr>
                <w:rFonts w:ascii="Times New Roman" w:hAnsi="Times New Roman" w:cs="Times New Roman"/>
              </w:rPr>
              <w:t># manholes- 1</w:t>
            </w:r>
          </w:p>
        </w:tc>
      </w:tr>
      <w:tr w:rsidR="00404341" w:rsidTr="00747121">
        <w:tc>
          <w:tcPr>
            <w:tcW w:w="1728" w:type="dxa"/>
          </w:tcPr>
          <w:p w:rsidR="00404341" w:rsidRDefault="00404341" w:rsidP="00747121">
            <w:pPr>
              <w:rPr>
                <w:rFonts w:ascii="Times New Roman" w:hAnsi="Times New Roman" w:cs="Times New Roman"/>
              </w:rPr>
            </w:pPr>
            <w:r>
              <w:rPr>
                <w:rFonts w:ascii="Times New Roman" w:hAnsi="Times New Roman" w:cs="Times New Roman"/>
              </w:rPr>
              <w:t>Dist- reboiler</w:t>
            </w:r>
          </w:p>
        </w:tc>
        <w:tc>
          <w:tcPr>
            <w:tcW w:w="1023" w:type="dxa"/>
          </w:tcPr>
          <w:p w:rsidR="00404341" w:rsidRDefault="00404341" w:rsidP="00747121">
            <w:pPr>
              <w:rPr>
                <w:rFonts w:ascii="Times New Roman" w:hAnsi="Times New Roman" w:cs="Times New Roman"/>
              </w:rPr>
            </w:pPr>
            <w:r>
              <w:rPr>
                <w:rFonts w:ascii="Times New Roman" w:hAnsi="Times New Roman" w:cs="Times New Roman"/>
              </w:rPr>
              <w:t>30400</w:t>
            </w:r>
          </w:p>
        </w:tc>
        <w:tc>
          <w:tcPr>
            <w:tcW w:w="986" w:type="dxa"/>
          </w:tcPr>
          <w:p w:rsidR="00404341" w:rsidRDefault="00404341" w:rsidP="00747121">
            <w:pPr>
              <w:rPr>
                <w:rFonts w:ascii="Times New Roman" w:hAnsi="Times New Roman" w:cs="Times New Roman"/>
              </w:rPr>
            </w:pPr>
            <w:r>
              <w:rPr>
                <w:rFonts w:ascii="Times New Roman" w:hAnsi="Times New Roman" w:cs="Times New Roman"/>
              </w:rPr>
              <w:t>101900</w:t>
            </w:r>
          </w:p>
        </w:tc>
        <w:tc>
          <w:tcPr>
            <w:tcW w:w="5821" w:type="dxa"/>
          </w:tcPr>
          <w:p w:rsidR="00404341" w:rsidRDefault="00404341" w:rsidP="002B4F84">
            <w:pPr>
              <w:rPr>
                <w:rFonts w:ascii="Times New Roman" w:hAnsi="Times New Roman" w:cs="Times New Roman"/>
              </w:rPr>
            </w:pPr>
            <w:r>
              <w:rPr>
                <w:rFonts w:ascii="Times New Roman" w:hAnsi="Times New Roman" w:cs="Times New Roman"/>
              </w:rPr>
              <w:t>Heat Transfer area- 973.14504</w:t>
            </w:r>
          </w:p>
          <w:p w:rsidR="00404341" w:rsidRDefault="00404341" w:rsidP="002B4F84">
            <w:pPr>
              <w:rPr>
                <w:rFonts w:ascii="Times New Roman" w:hAnsi="Times New Roman" w:cs="Times New Roman"/>
              </w:rPr>
            </w:pPr>
            <w:r>
              <w:rPr>
                <w:rFonts w:ascii="Times New Roman" w:hAnsi="Times New Roman" w:cs="Times New Roman"/>
              </w:rPr>
              <w:t>Tube design gauge pressure- 110.304 psig</w:t>
            </w:r>
            <w:r>
              <w:rPr>
                <w:rFonts w:ascii="Times New Roman" w:hAnsi="Times New Roman" w:cs="Times New Roman"/>
              </w:rPr>
              <w:br/>
              <w:t>Tube design temperature- 377.8 deg F</w:t>
            </w:r>
          </w:p>
          <w:p w:rsidR="00404341" w:rsidRDefault="00404341" w:rsidP="002B4F84">
            <w:pPr>
              <w:rPr>
                <w:rFonts w:ascii="Times New Roman" w:hAnsi="Times New Roman" w:cs="Times New Roman"/>
              </w:rPr>
            </w:pPr>
            <w:r>
              <w:rPr>
                <w:rFonts w:ascii="Times New Roman" w:hAnsi="Times New Roman" w:cs="Times New Roman"/>
              </w:rPr>
              <w:t>Tube design operating temperature- 327.8 deg F</w:t>
            </w:r>
          </w:p>
          <w:p w:rsidR="00404341" w:rsidRDefault="00404341" w:rsidP="002B4F84">
            <w:pPr>
              <w:rPr>
                <w:rFonts w:ascii="Times New Roman" w:hAnsi="Times New Roman" w:cs="Times New Roman"/>
              </w:rPr>
            </w:pPr>
            <w:r>
              <w:rPr>
                <w:rFonts w:ascii="Times New Roman" w:hAnsi="Times New Roman" w:cs="Times New Roman"/>
              </w:rPr>
              <w:t>Tube outside diameter- 1 in</w:t>
            </w:r>
          </w:p>
          <w:p w:rsidR="00404341" w:rsidRDefault="00404341" w:rsidP="002B4F84">
            <w:pPr>
              <w:rPr>
                <w:rFonts w:ascii="Times New Roman" w:hAnsi="Times New Roman" w:cs="Times New Roman"/>
              </w:rPr>
            </w:pPr>
            <w:r>
              <w:rPr>
                <w:rFonts w:ascii="Times New Roman" w:hAnsi="Times New Roman" w:cs="Times New Roman"/>
              </w:rPr>
              <w:t>Shell design gauge pressure- 68.6373 psig</w:t>
            </w:r>
          </w:p>
          <w:p w:rsidR="00404341" w:rsidRDefault="00404341" w:rsidP="002B4F84">
            <w:pPr>
              <w:rPr>
                <w:rFonts w:ascii="Times New Roman" w:hAnsi="Times New Roman" w:cs="Times New Roman"/>
              </w:rPr>
            </w:pPr>
            <w:r>
              <w:rPr>
                <w:rFonts w:ascii="Times New Roman" w:hAnsi="Times New Roman" w:cs="Times New Roman"/>
              </w:rPr>
              <w:t>Shell design temp- 324.642922 deg F</w:t>
            </w:r>
          </w:p>
          <w:p w:rsidR="00404341" w:rsidRDefault="00404341" w:rsidP="002B4F84">
            <w:pPr>
              <w:rPr>
                <w:rFonts w:ascii="Times New Roman" w:hAnsi="Times New Roman" w:cs="Times New Roman"/>
              </w:rPr>
            </w:pPr>
            <w:r>
              <w:rPr>
                <w:rFonts w:ascii="Times New Roman" w:hAnsi="Times New Roman" w:cs="Times New Roman"/>
              </w:rPr>
              <w:t>Shell operating temp- 274.642922 deg F</w:t>
            </w:r>
          </w:p>
          <w:p w:rsidR="00404341" w:rsidRDefault="00404341" w:rsidP="002B4F84">
            <w:pPr>
              <w:rPr>
                <w:rFonts w:ascii="Times New Roman" w:hAnsi="Times New Roman" w:cs="Times New Roman"/>
              </w:rPr>
            </w:pPr>
            <w:r>
              <w:rPr>
                <w:rFonts w:ascii="Times New Roman" w:hAnsi="Times New Roman" w:cs="Times New Roman"/>
              </w:rPr>
              <w:t>Tube length extended- 20 feet</w:t>
            </w:r>
          </w:p>
          <w:p w:rsidR="00404341" w:rsidRDefault="00404341" w:rsidP="002B4F84">
            <w:pPr>
              <w:rPr>
                <w:rFonts w:ascii="Times New Roman" w:hAnsi="Times New Roman" w:cs="Times New Roman"/>
              </w:rPr>
            </w:pPr>
            <w:r>
              <w:rPr>
                <w:rFonts w:ascii="Times New Roman" w:hAnsi="Times New Roman" w:cs="Times New Roman"/>
              </w:rPr>
              <w:t>Tube wall thickness- 0.125  in</w:t>
            </w:r>
          </w:p>
          <w:p w:rsidR="00404341" w:rsidRDefault="00404341" w:rsidP="002B4F84">
            <w:pPr>
              <w:rPr>
                <w:rFonts w:ascii="Times New Roman" w:hAnsi="Times New Roman" w:cs="Times New Roman"/>
              </w:rPr>
            </w:pPr>
            <w:r>
              <w:rPr>
                <w:rFonts w:ascii="Times New Roman" w:hAnsi="Times New Roman" w:cs="Times New Roman"/>
              </w:rPr>
              <w:t>Tube pitch- 1.25 in</w:t>
            </w:r>
          </w:p>
          <w:p w:rsidR="00404341" w:rsidRDefault="00404341" w:rsidP="002B4F84">
            <w:pPr>
              <w:rPr>
                <w:rFonts w:ascii="Times New Roman" w:hAnsi="Times New Roman" w:cs="Times New Roman"/>
              </w:rPr>
            </w:pPr>
            <w:r>
              <w:rPr>
                <w:rFonts w:ascii="Times New Roman" w:hAnsi="Times New Roman" w:cs="Times New Roman"/>
              </w:rPr>
              <w:t>Tube pitch symbol-  triangular</w:t>
            </w:r>
          </w:p>
          <w:p w:rsidR="00404341" w:rsidRDefault="00404341" w:rsidP="002B4F84">
            <w:pPr>
              <w:rPr>
                <w:rFonts w:ascii="Times New Roman" w:hAnsi="Times New Roman" w:cs="Times New Roman"/>
              </w:rPr>
            </w:pPr>
            <w:r>
              <w:rPr>
                <w:rFonts w:ascii="Times New Roman" w:hAnsi="Times New Roman" w:cs="Times New Roman"/>
              </w:rPr>
              <w:t>Cladding location- shell</w:t>
            </w:r>
          </w:p>
          <w:p w:rsidR="00404341" w:rsidRDefault="00404341" w:rsidP="002B4F84">
            <w:pPr>
              <w:rPr>
                <w:rFonts w:ascii="Times New Roman" w:hAnsi="Times New Roman" w:cs="Times New Roman"/>
              </w:rPr>
            </w:pPr>
            <w:r>
              <w:rPr>
                <w:rFonts w:ascii="Times New Roman" w:hAnsi="Times New Roman" w:cs="Times New Roman"/>
              </w:rPr>
              <w:t># tube passes- 2</w:t>
            </w:r>
          </w:p>
          <w:p w:rsidR="00404341" w:rsidRDefault="00404341" w:rsidP="002B4F84">
            <w:pPr>
              <w:rPr>
                <w:rFonts w:ascii="Times New Roman" w:hAnsi="Times New Roman" w:cs="Times New Roman"/>
              </w:rPr>
            </w:pPr>
            <w:r>
              <w:rPr>
                <w:rFonts w:ascii="Times New Roman" w:hAnsi="Times New Roman" w:cs="Times New Roman"/>
              </w:rPr>
              <w:t>Duty- 7.708059 MMBTU/hr</w:t>
            </w:r>
          </w:p>
          <w:p w:rsidR="00404341" w:rsidRDefault="00404341" w:rsidP="002B4F84">
            <w:pPr>
              <w:rPr>
                <w:rFonts w:ascii="Times New Roman" w:hAnsi="Times New Roman" w:cs="Times New Roman"/>
              </w:rPr>
            </w:pPr>
            <w:r>
              <w:rPr>
                <w:rFonts w:ascii="Times New Roman" w:hAnsi="Times New Roman" w:cs="Times New Roman"/>
              </w:rPr>
              <w:t>Vaporization-  90%</w:t>
            </w:r>
          </w:p>
          <w:p w:rsidR="00404341" w:rsidRDefault="00404341" w:rsidP="002B4F84">
            <w:pPr>
              <w:rPr>
                <w:rFonts w:ascii="Times New Roman" w:hAnsi="Times New Roman" w:cs="Times New Roman"/>
              </w:rPr>
            </w:pPr>
            <w:r>
              <w:rPr>
                <w:rFonts w:ascii="Times New Roman" w:hAnsi="Times New Roman" w:cs="Times New Roman"/>
              </w:rPr>
              <w:t>Specific gravity tower bottoms- 0.5</w:t>
            </w:r>
          </w:p>
          <w:p w:rsidR="00404341" w:rsidRDefault="00404341" w:rsidP="002B4F84">
            <w:pPr>
              <w:rPr>
                <w:rFonts w:ascii="Times New Roman" w:hAnsi="Times New Roman" w:cs="Times New Roman"/>
              </w:rPr>
            </w:pPr>
            <w:r>
              <w:rPr>
                <w:rFonts w:ascii="Times New Roman" w:hAnsi="Times New Roman" w:cs="Times New Roman"/>
              </w:rPr>
              <w:t>Mol. Weight bottoms- 100</w:t>
            </w:r>
          </w:p>
          <w:p w:rsidR="00404341" w:rsidRDefault="00404341" w:rsidP="002B4F84">
            <w:pPr>
              <w:rPr>
                <w:rFonts w:ascii="Times New Roman" w:hAnsi="Times New Roman" w:cs="Times New Roman"/>
              </w:rPr>
            </w:pPr>
            <w:r>
              <w:rPr>
                <w:rFonts w:ascii="Times New Roman" w:hAnsi="Times New Roman" w:cs="Times New Roman"/>
              </w:rPr>
              <w:t>Heat of vaporization- 150 btu/lb</w:t>
            </w:r>
          </w:p>
          <w:p w:rsidR="00404341" w:rsidRDefault="00404341" w:rsidP="002B4F84">
            <w:pPr>
              <w:rPr>
                <w:rFonts w:ascii="Times New Roman" w:hAnsi="Times New Roman" w:cs="Times New Roman"/>
              </w:rPr>
            </w:pPr>
            <w:r>
              <w:rPr>
                <w:rFonts w:ascii="Times New Roman" w:hAnsi="Times New Roman" w:cs="Times New Roman"/>
              </w:rPr>
              <w:t>TEMA type- BKU</w:t>
            </w:r>
          </w:p>
        </w:tc>
      </w:tr>
      <w:tr w:rsidR="00404341" w:rsidTr="00747121">
        <w:tc>
          <w:tcPr>
            <w:tcW w:w="1728" w:type="dxa"/>
          </w:tcPr>
          <w:p w:rsidR="00404341" w:rsidRDefault="00404341" w:rsidP="00747121">
            <w:pPr>
              <w:rPr>
                <w:rFonts w:ascii="Times New Roman" w:hAnsi="Times New Roman" w:cs="Times New Roman"/>
              </w:rPr>
            </w:pPr>
            <w:r>
              <w:rPr>
                <w:rFonts w:ascii="Times New Roman" w:hAnsi="Times New Roman" w:cs="Times New Roman"/>
              </w:rPr>
              <w:t>Dist- reflux pump</w:t>
            </w:r>
          </w:p>
        </w:tc>
        <w:tc>
          <w:tcPr>
            <w:tcW w:w="1023" w:type="dxa"/>
          </w:tcPr>
          <w:p w:rsidR="00404341" w:rsidRDefault="00404341" w:rsidP="00747121">
            <w:pPr>
              <w:rPr>
                <w:rFonts w:ascii="Times New Roman" w:hAnsi="Times New Roman" w:cs="Times New Roman"/>
              </w:rPr>
            </w:pPr>
            <w:r>
              <w:rPr>
                <w:rFonts w:ascii="Times New Roman" w:hAnsi="Times New Roman" w:cs="Times New Roman"/>
              </w:rPr>
              <w:t>4200</w:t>
            </w:r>
          </w:p>
        </w:tc>
        <w:tc>
          <w:tcPr>
            <w:tcW w:w="986" w:type="dxa"/>
          </w:tcPr>
          <w:p w:rsidR="00404341" w:rsidRDefault="00404341" w:rsidP="00747121">
            <w:pPr>
              <w:rPr>
                <w:rFonts w:ascii="Times New Roman" w:hAnsi="Times New Roman" w:cs="Times New Roman"/>
              </w:rPr>
            </w:pPr>
            <w:r>
              <w:rPr>
                <w:rFonts w:ascii="Times New Roman" w:hAnsi="Times New Roman" w:cs="Times New Roman"/>
              </w:rPr>
              <w:t>26200</w:t>
            </w:r>
          </w:p>
        </w:tc>
        <w:tc>
          <w:tcPr>
            <w:tcW w:w="5821" w:type="dxa"/>
          </w:tcPr>
          <w:p w:rsidR="00404341" w:rsidRDefault="00404341" w:rsidP="002B4F84">
            <w:pPr>
              <w:rPr>
                <w:rFonts w:ascii="Times New Roman" w:hAnsi="Times New Roman" w:cs="Times New Roman"/>
              </w:rPr>
            </w:pPr>
            <w:r>
              <w:rPr>
                <w:rFonts w:ascii="Times New Roman" w:hAnsi="Times New Roman" w:cs="Times New Roman"/>
              </w:rPr>
              <w:t>Casing material-  Carbon steel</w:t>
            </w:r>
          </w:p>
          <w:p w:rsidR="00404341" w:rsidRDefault="00404341" w:rsidP="002B4F84">
            <w:pPr>
              <w:rPr>
                <w:rFonts w:ascii="Times New Roman" w:hAnsi="Times New Roman" w:cs="Times New Roman"/>
              </w:rPr>
            </w:pPr>
            <w:r>
              <w:rPr>
                <w:rFonts w:ascii="Times New Roman" w:hAnsi="Times New Roman" w:cs="Times New Roman"/>
              </w:rPr>
              <w:t>Liquid flow rate- 9.816752</w:t>
            </w:r>
          </w:p>
          <w:p w:rsidR="00404341" w:rsidRDefault="00404341" w:rsidP="002B4F84">
            <w:pPr>
              <w:rPr>
                <w:rFonts w:ascii="Times New Roman" w:hAnsi="Times New Roman" w:cs="Times New Roman"/>
              </w:rPr>
            </w:pPr>
            <w:r>
              <w:rPr>
                <w:rFonts w:ascii="Times New Roman" w:hAnsi="Times New Roman" w:cs="Times New Roman"/>
              </w:rPr>
              <w:t>Fluid head – 225 feet</w:t>
            </w:r>
          </w:p>
          <w:p w:rsidR="00404341" w:rsidRDefault="00404341" w:rsidP="002B4F84">
            <w:pPr>
              <w:rPr>
                <w:rFonts w:ascii="Times New Roman" w:hAnsi="Times New Roman" w:cs="Times New Roman"/>
              </w:rPr>
            </w:pPr>
            <w:r>
              <w:rPr>
                <w:rFonts w:ascii="Times New Roman" w:hAnsi="Times New Roman" w:cs="Times New Roman"/>
              </w:rPr>
              <w:t>Fluid specific gravity- 1.164839</w:t>
            </w:r>
          </w:p>
          <w:p w:rsidR="00404341" w:rsidRDefault="00404341" w:rsidP="002B4F84">
            <w:pPr>
              <w:rPr>
                <w:rFonts w:ascii="Times New Roman" w:hAnsi="Times New Roman" w:cs="Times New Roman"/>
              </w:rPr>
            </w:pPr>
            <w:r>
              <w:rPr>
                <w:rFonts w:ascii="Times New Roman" w:hAnsi="Times New Roman" w:cs="Times New Roman"/>
              </w:rPr>
              <w:t>Driver type- motor</w:t>
            </w:r>
          </w:p>
          <w:p w:rsidR="00404341" w:rsidRDefault="00404341" w:rsidP="002B4F84">
            <w:pPr>
              <w:rPr>
                <w:rFonts w:ascii="Times New Roman" w:hAnsi="Times New Roman" w:cs="Times New Roman"/>
              </w:rPr>
            </w:pPr>
            <w:r>
              <w:rPr>
                <w:rFonts w:ascii="Times New Roman" w:hAnsi="Times New Roman" w:cs="Times New Roman"/>
              </w:rPr>
              <w:t>Seal type- single mechanical seal</w:t>
            </w:r>
          </w:p>
          <w:p w:rsidR="00404341" w:rsidRDefault="00404341" w:rsidP="002B4F84">
            <w:pPr>
              <w:rPr>
                <w:rFonts w:ascii="Times New Roman" w:hAnsi="Times New Roman" w:cs="Times New Roman"/>
              </w:rPr>
            </w:pPr>
            <w:r>
              <w:rPr>
                <w:rFonts w:ascii="Times New Roman" w:hAnsi="Times New Roman" w:cs="Times New Roman"/>
              </w:rPr>
              <w:t>Design gauge pressure- 15 psig</w:t>
            </w:r>
          </w:p>
          <w:p w:rsidR="00404341" w:rsidRDefault="00404341" w:rsidP="002B4F84">
            <w:pPr>
              <w:rPr>
                <w:rFonts w:ascii="Times New Roman" w:hAnsi="Times New Roman" w:cs="Times New Roman"/>
              </w:rPr>
            </w:pPr>
            <w:r>
              <w:rPr>
                <w:rFonts w:ascii="Times New Roman" w:hAnsi="Times New Roman" w:cs="Times New Roman"/>
              </w:rPr>
              <w:t>Design temperature- 32 deg F</w:t>
            </w:r>
          </w:p>
          <w:p w:rsidR="00404341" w:rsidRDefault="00404341" w:rsidP="002B4F84">
            <w:pPr>
              <w:rPr>
                <w:rFonts w:ascii="Times New Roman" w:hAnsi="Times New Roman" w:cs="Times New Roman"/>
              </w:rPr>
            </w:pPr>
            <w:r>
              <w:rPr>
                <w:rFonts w:ascii="Times New Roman" w:hAnsi="Times New Roman" w:cs="Times New Roman"/>
              </w:rPr>
              <w:t>Fluid viscosity- 0.5 Cpoise</w:t>
            </w:r>
          </w:p>
          <w:p w:rsidR="00404341" w:rsidRDefault="00404341" w:rsidP="002B4F84">
            <w:pPr>
              <w:rPr>
                <w:rFonts w:ascii="Times New Roman" w:hAnsi="Times New Roman" w:cs="Times New Roman"/>
              </w:rPr>
            </w:pPr>
            <w:r>
              <w:rPr>
                <w:rFonts w:ascii="Times New Roman" w:hAnsi="Times New Roman" w:cs="Times New Roman"/>
              </w:rPr>
              <w:t>Pump efficiency- 70%</w:t>
            </w:r>
          </w:p>
          <w:p w:rsidR="00404341" w:rsidRDefault="00404341" w:rsidP="002B4F84">
            <w:pPr>
              <w:rPr>
                <w:rFonts w:ascii="Times New Roman" w:hAnsi="Times New Roman" w:cs="Times New Roman"/>
              </w:rPr>
            </w:pPr>
            <w:r>
              <w:rPr>
                <w:rFonts w:ascii="Times New Roman" w:hAnsi="Times New Roman" w:cs="Times New Roman"/>
              </w:rPr>
              <w:t>Steam gauge pressure 400 psig</w:t>
            </w:r>
          </w:p>
          <w:p w:rsidR="00404341" w:rsidRDefault="00404341" w:rsidP="002B4F84">
            <w:pPr>
              <w:rPr>
                <w:rFonts w:ascii="Times New Roman" w:hAnsi="Times New Roman" w:cs="Times New Roman"/>
              </w:rPr>
            </w:pPr>
            <w:r>
              <w:rPr>
                <w:rFonts w:ascii="Times New Roman" w:hAnsi="Times New Roman" w:cs="Times New Roman"/>
              </w:rPr>
              <w:t>Primary seal pipe plan- none</w:t>
            </w:r>
          </w:p>
          <w:p w:rsidR="00404341" w:rsidRDefault="00404341" w:rsidP="002B4F84">
            <w:pPr>
              <w:rPr>
                <w:rFonts w:ascii="Times New Roman" w:hAnsi="Times New Roman" w:cs="Times New Roman"/>
              </w:rPr>
            </w:pPr>
            <w:r>
              <w:rPr>
                <w:rFonts w:ascii="Times New Roman" w:hAnsi="Times New Roman" w:cs="Times New Roman"/>
              </w:rPr>
              <w:t>Secondary seal pipe plan- none</w:t>
            </w:r>
          </w:p>
          <w:p w:rsidR="00404341" w:rsidRDefault="00404341" w:rsidP="002B4F84">
            <w:pPr>
              <w:rPr>
                <w:rFonts w:ascii="Times New Roman" w:hAnsi="Times New Roman" w:cs="Times New Roman"/>
              </w:rPr>
            </w:pPr>
            <w:r>
              <w:rPr>
                <w:rFonts w:ascii="Times New Roman" w:hAnsi="Times New Roman" w:cs="Times New Roman"/>
              </w:rPr>
              <w:t>Cooling water pipe plan- none</w:t>
            </w:r>
          </w:p>
          <w:p w:rsidR="00404341" w:rsidRDefault="00404341" w:rsidP="002B4F84">
            <w:pPr>
              <w:rPr>
                <w:rFonts w:ascii="Times New Roman" w:hAnsi="Times New Roman" w:cs="Times New Roman"/>
              </w:rPr>
            </w:pPr>
            <w:r>
              <w:rPr>
                <w:rFonts w:ascii="Times New Roman" w:hAnsi="Times New Roman" w:cs="Times New Roman"/>
              </w:rPr>
              <w:t>Pipe plan pipe type- welded pipe/fittings</w:t>
            </w:r>
          </w:p>
        </w:tc>
      </w:tr>
      <w:tr w:rsidR="00404341" w:rsidTr="00747121">
        <w:tc>
          <w:tcPr>
            <w:tcW w:w="1728" w:type="dxa"/>
          </w:tcPr>
          <w:p w:rsidR="00404341" w:rsidRDefault="00404341" w:rsidP="00747121">
            <w:pPr>
              <w:rPr>
                <w:rFonts w:ascii="Times New Roman" w:hAnsi="Times New Roman" w:cs="Times New Roman"/>
              </w:rPr>
            </w:pPr>
            <w:r>
              <w:rPr>
                <w:rFonts w:ascii="Times New Roman" w:hAnsi="Times New Roman" w:cs="Times New Roman"/>
              </w:rPr>
              <w:lastRenderedPageBreak/>
              <w:t>Dist- tower</w:t>
            </w:r>
          </w:p>
        </w:tc>
        <w:tc>
          <w:tcPr>
            <w:tcW w:w="1023" w:type="dxa"/>
          </w:tcPr>
          <w:p w:rsidR="00404341" w:rsidRDefault="00404341" w:rsidP="00747121">
            <w:pPr>
              <w:rPr>
                <w:rFonts w:ascii="Times New Roman" w:hAnsi="Times New Roman" w:cs="Times New Roman"/>
              </w:rPr>
            </w:pPr>
          </w:p>
        </w:tc>
        <w:tc>
          <w:tcPr>
            <w:tcW w:w="986" w:type="dxa"/>
          </w:tcPr>
          <w:p w:rsidR="00404341" w:rsidRDefault="00404341" w:rsidP="00747121">
            <w:pPr>
              <w:rPr>
                <w:rFonts w:ascii="Times New Roman" w:hAnsi="Times New Roman" w:cs="Times New Roman"/>
              </w:rPr>
            </w:pPr>
          </w:p>
        </w:tc>
        <w:tc>
          <w:tcPr>
            <w:tcW w:w="5821" w:type="dxa"/>
          </w:tcPr>
          <w:p w:rsidR="00404341" w:rsidRDefault="00404341" w:rsidP="002B4F84">
            <w:pPr>
              <w:rPr>
                <w:rFonts w:ascii="Times New Roman" w:hAnsi="Times New Roman" w:cs="Times New Roman"/>
              </w:rPr>
            </w:pPr>
            <w:r>
              <w:rPr>
                <w:rFonts w:ascii="Times New Roman" w:hAnsi="Times New Roman" w:cs="Times New Roman"/>
              </w:rPr>
              <w:t>Tray type- sieve</w:t>
            </w:r>
          </w:p>
          <w:p w:rsidR="00404341" w:rsidRDefault="00404341" w:rsidP="002B4F84">
            <w:pPr>
              <w:rPr>
                <w:rFonts w:ascii="Times New Roman" w:hAnsi="Times New Roman" w:cs="Times New Roman"/>
              </w:rPr>
            </w:pPr>
            <w:r>
              <w:rPr>
                <w:rFonts w:ascii="Times New Roman" w:hAnsi="Times New Roman" w:cs="Times New Roman"/>
              </w:rPr>
              <w:t>Application- distil</w:t>
            </w:r>
          </w:p>
          <w:p w:rsidR="00404341" w:rsidRDefault="00404341" w:rsidP="002B4F84">
            <w:pPr>
              <w:rPr>
                <w:rFonts w:ascii="Times New Roman" w:hAnsi="Times New Roman" w:cs="Times New Roman"/>
              </w:rPr>
            </w:pPr>
            <w:r>
              <w:rPr>
                <w:rFonts w:ascii="Times New Roman" w:hAnsi="Times New Roman" w:cs="Times New Roman"/>
              </w:rPr>
              <w:t>Vessel diameter- 5.5 feet</w:t>
            </w:r>
          </w:p>
          <w:p w:rsidR="00404341" w:rsidRDefault="00404341" w:rsidP="002B4F84">
            <w:pPr>
              <w:rPr>
                <w:rFonts w:ascii="Times New Roman" w:hAnsi="Times New Roman" w:cs="Times New Roman"/>
              </w:rPr>
            </w:pPr>
            <w:r>
              <w:rPr>
                <w:rFonts w:ascii="Times New Roman" w:hAnsi="Times New Roman" w:cs="Times New Roman"/>
              </w:rPr>
              <w:t>Vessel tangent to tangent height- 78 feet</w:t>
            </w:r>
          </w:p>
          <w:p w:rsidR="00404341" w:rsidRDefault="00404341" w:rsidP="002B4F84">
            <w:pPr>
              <w:rPr>
                <w:rFonts w:ascii="Times New Roman" w:hAnsi="Times New Roman" w:cs="Times New Roman"/>
              </w:rPr>
            </w:pPr>
            <w:r>
              <w:rPr>
                <w:rFonts w:ascii="Times New Roman" w:hAnsi="Times New Roman" w:cs="Times New Roman"/>
              </w:rPr>
              <w:t>Design gauge pressure-  15 psig</w:t>
            </w:r>
          </w:p>
          <w:p w:rsidR="00404341" w:rsidRDefault="00404341" w:rsidP="002B4F84">
            <w:pPr>
              <w:rPr>
                <w:rFonts w:ascii="Times New Roman" w:hAnsi="Times New Roman" w:cs="Times New Roman"/>
              </w:rPr>
            </w:pPr>
            <w:r>
              <w:rPr>
                <w:rFonts w:ascii="Times New Roman" w:hAnsi="Times New Roman" w:cs="Times New Roman"/>
              </w:rPr>
              <w:t>Design temperature- 324.642922 deg F</w:t>
            </w:r>
          </w:p>
          <w:p w:rsidR="00404341" w:rsidRDefault="00404341" w:rsidP="002B4F84">
            <w:pPr>
              <w:rPr>
                <w:rFonts w:ascii="Times New Roman" w:hAnsi="Times New Roman" w:cs="Times New Roman"/>
              </w:rPr>
            </w:pPr>
            <w:r>
              <w:rPr>
                <w:rFonts w:ascii="Times New Roman" w:hAnsi="Times New Roman" w:cs="Times New Roman"/>
              </w:rPr>
              <w:t>Operating temperature- 274.642922 deg F</w:t>
            </w:r>
          </w:p>
          <w:p w:rsidR="00404341" w:rsidRDefault="00404341" w:rsidP="002B4F84">
            <w:pPr>
              <w:rPr>
                <w:rFonts w:ascii="Times New Roman" w:hAnsi="Times New Roman" w:cs="Times New Roman"/>
              </w:rPr>
            </w:pPr>
            <w:r>
              <w:rPr>
                <w:rFonts w:ascii="Times New Roman" w:hAnsi="Times New Roman" w:cs="Times New Roman"/>
              </w:rPr>
              <w:t>Tray material- A285C</w:t>
            </w:r>
          </w:p>
          <w:p w:rsidR="00404341" w:rsidRDefault="005E0D9B" w:rsidP="002B4F84">
            <w:pPr>
              <w:rPr>
                <w:rFonts w:ascii="Times New Roman" w:hAnsi="Times New Roman" w:cs="Times New Roman"/>
              </w:rPr>
            </w:pPr>
            <w:r>
              <w:rPr>
                <w:rFonts w:ascii="Times New Roman" w:hAnsi="Times New Roman" w:cs="Times New Roman"/>
              </w:rPr>
              <w:t># Trays- 33</w:t>
            </w:r>
          </w:p>
          <w:p w:rsidR="00404341" w:rsidRDefault="00404341" w:rsidP="002B4F84">
            <w:pPr>
              <w:rPr>
                <w:rFonts w:ascii="Times New Roman" w:hAnsi="Times New Roman" w:cs="Times New Roman"/>
              </w:rPr>
            </w:pPr>
            <w:r>
              <w:rPr>
                <w:rFonts w:ascii="Times New Roman" w:hAnsi="Times New Roman" w:cs="Times New Roman"/>
              </w:rPr>
              <w:t>Tray spacing- 24 in</w:t>
            </w:r>
          </w:p>
          <w:p w:rsidR="00404341" w:rsidRDefault="00404341" w:rsidP="002B4F84">
            <w:pPr>
              <w:rPr>
                <w:rFonts w:ascii="Times New Roman" w:hAnsi="Times New Roman" w:cs="Times New Roman"/>
              </w:rPr>
            </w:pPr>
            <w:r>
              <w:rPr>
                <w:rFonts w:ascii="Times New Roman" w:hAnsi="Times New Roman" w:cs="Times New Roman"/>
              </w:rPr>
              <w:t>Cladding materials- none</w:t>
            </w:r>
          </w:p>
          <w:p w:rsidR="00404341" w:rsidRDefault="00404341" w:rsidP="002B4F84">
            <w:pPr>
              <w:rPr>
                <w:rFonts w:ascii="Times New Roman" w:hAnsi="Times New Roman" w:cs="Times New Roman"/>
              </w:rPr>
            </w:pPr>
            <w:r>
              <w:rPr>
                <w:rFonts w:ascii="Times New Roman" w:hAnsi="Times New Roman" w:cs="Times New Roman"/>
              </w:rPr>
              <w:t>Fluid volume- 20%</w:t>
            </w:r>
          </w:p>
          <w:p w:rsidR="00404341" w:rsidRDefault="00404341" w:rsidP="002B4F84">
            <w:pPr>
              <w:rPr>
                <w:rFonts w:ascii="Times New Roman" w:hAnsi="Times New Roman" w:cs="Times New Roman"/>
              </w:rPr>
            </w:pPr>
            <w:r>
              <w:rPr>
                <w:rFonts w:ascii="Times New Roman" w:hAnsi="Times New Roman" w:cs="Times New Roman"/>
              </w:rPr>
              <w:t>Jacket type- full</w:t>
            </w:r>
          </w:p>
          <w:p w:rsidR="00404341" w:rsidRDefault="00404341" w:rsidP="002B4F84">
            <w:pPr>
              <w:rPr>
                <w:rFonts w:ascii="Times New Roman" w:hAnsi="Times New Roman" w:cs="Times New Roman"/>
              </w:rPr>
            </w:pPr>
            <w:r>
              <w:rPr>
                <w:rFonts w:ascii="Times New Roman" w:hAnsi="Times New Roman" w:cs="Times New Roman"/>
              </w:rPr>
              <w:t>Jacket Material- Carbon Steel</w:t>
            </w:r>
          </w:p>
          <w:p w:rsidR="00404341" w:rsidRDefault="00404341" w:rsidP="002B4F84">
            <w:pPr>
              <w:rPr>
                <w:rFonts w:ascii="Times New Roman" w:hAnsi="Times New Roman" w:cs="Times New Roman"/>
              </w:rPr>
            </w:pPr>
            <w:r>
              <w:rPr>
                <w:rFonts w:ascii="Times New Roman" w:hAnsi="Times New Roman" w:cs="Times New Roman"/>
              </w:rPr>
              <w:t>Molecular weight product- 73.</w:t>
            </w:r>
            <w:r w:rsidR="005E0D9B">
              <w:rPr>
                <w:rFonts w:ascii="Times New Roman" w:hAnsi="Times New Roman" w:cs="Times New Roman"/>
              </w:rPr>
              <w:t>114053</w:t>
            </w:r>
          </w:p>
          <w:p w:rsidR="00404341" w:rsidRDefault="00404341" w:rsidP="002B4F84">
            <w:pPr>
              <w:rPr>
                <w:rFonts w:ascii="Times New Roman" w:hAnsi="Times New Roman" w:cs="Times New Roman"/>
              </w:rPr>
            </w:pPr>
            <w:r>
              <w:rPr>
                <w:rFonts w:ascii="Times New Roman" w:hAnsi="Times New Roman" w:cs="Times New Roman"/>
              </w:rPr>
              <w:t>Tray thickness- 0.1875 in</w:t>
            </w:r>
          </w:p>
          <w:p w:rsidR="00404341" w:rsidRDefault="00404341" w:rsidP="002B4F84">
            <w:pPr>
              <w:rPr>
                <w:rFonts w:ascii="Times New Roman" w:hAnsi="Times New Roman" w:cs="Times New Roman"/>
              </w:rPr>
            </w:pPr>
            <w:r>
              <w:rPr>
                <w:rFonts w:ascii="Times New Roman" w:hAnsi="Times New Roman" w:cs="Times New Roman"/>
              </w:rPr>
              <w:t>ASME design basis- D1NF (Division 1, no fatigue)</w:t>
            </w:r>
          </w:p>
          <w:p w:rsidR="00404341" w:rsidRDefault="00404341" w:rsidP="002B4F84">
            <w:pPr>
              <w:rPr>
                <w:rFonts w:ascii="Times New Roman" w:hAnsi="Times New Roman" w:cs="Times New Roman"/>
              </w:rPr>
            </w:pPr>
            <w:r>
              <w:rPr>
                <w:rFonts w:ascii="Times New Roman" w:hAnsi="Times New Roman" w:cs="Times New Roman"/>
              </w:rPr>
              <w:t>Start Stop cycles * 1000- 1</w:t>
            </w:r>
          </w:p>
          <w:p w:rsidR="00404341" w:rsidRDefault="00404341" w:rsidP="002B4F84">
            <w:pPr>
              <w:rPr>
                <w:rFonts w:ascii="Times New Roman" w:hAnsi="Times New Roman" w:cs="Times New Roman"/>
              </w:rPr>
            </w:pPr>
            <w:r>
              <w:rPr>
                <w:rFonts w:ascii="Times New Roman" w:hAnsi="Times New Roman" w:cs="Times New Roman"/>
              </w:rPr>
              <w:t>Pressure cycles * 100- 0</w:t>
            </w:r>
          </w:p>
          <w:p w:rsidR="00404341" w:rsidRDefault="00404341" w:rsidP="002B4F84">
            <w:pPr>
              <w:rPr>
                <w:rFonts w:ascii="Times New Roman" w:hAnsi="Times New Roman" w:cs="Times New Roman"/>
              </w:rPr>
            </w:pPr>
            <w:r>
              <w:rPr>
                <w:rFonts w:ascii="Times New Roman" w:hAnsi="Times New Roman" w:cs="Times New Roman"/>
              </w:rPr>
              <w:t>Pressure amplitude- 0%</w:t>
            </w:r>
          </w:p>
          <w:p w:rsidR="00404341" w:rsidRDefault="00404341" w:rsidP="002B4F84">
            <w:pPr>
              <w:rPr>
                <w:rFonts w:ascii="Times New Roman" w:hAnsi="Times New Roman" w:cs="Times New Roman"/>
              </w:rPr>
            </w:pPr>
            <w:r>
              <w:rPr>
                <w:rFonts w:ascii="Times New Roman" w:hAnsi="Times New Roman" w:cs="Times New Roman"/>
              </w:rPr>
              <w:t># of hydrostatic tests- 20</w:t>
            </w:r>
          </w:p>
          <w:p w:rsidR="00404341" w:rsidRDefault="00404341" w:rsidP="002B4F84">
            <w:pPr>
              <w:rPr>
                <w:rFonts w:ascii="Times New Roman" w:hAnsi="Times New Roman" w:cs="Times New Roman"/>
              </w:rPr>
            </w:pPr>
            <w:r>
              <w:rPr>
                <w:rFonts w:ascii="Times New Roman" w:hAnsi="Times New Roman" w:cs="Times New Roman"/>
              </w:rPr>
              <w:t>Temperature cycles * 1000- 0</w:t>
            </w:r>
          </w:p>
          <w:p w:rsidR="00404341" w:rsidRDefault="00404341" w:rsidP="002B4F84">
            <w:pPr>
              <w:rPr>
                <w:rFonts w:ascii="Times New Roman" w:hAnsi="Times New Roman" w:cs="Times New Roman"/>
              </w:rPr>
            </w:pPr>
            <w:r>
              <w:rPr>
                <w:rFonts w:ascii="Times New Roman" w:hAnsi="Times New Roman" w:cs="Times New Roman"/>
              </w:rPr>
              <w:t>Temperature amplitude- 0%</w:t>
            </w:r>
          </w:p>
        </w:tc>
      </w:tr>
      <w:tr w:rsidR="00404341" w:rsidTr="00747121">
        <w:tc>
          <w:tcPr>
            <w:tcW w:w="1728" w:type="dxa"/>
          </w:tcPr>
          <w:p w:rsidR="00404341" w:rsidRDefault="00404341" w:rsidP="00747121">
            <w:pPr>
              <w:rPr>
                <w:rFonts w:ascii="Times New Roman" w:hAnsi="Times New Roman" w:cs="Times New Roman"/>
              </w:rPr>
            </w:pPr>
            <w:r>
              <w:rPr>
                <w:rFonts w:ascii="Times New Roman" w:hAnsi="Times New Roman" w:cs="Times New Roman"/>
              </w:rPr>
              <w:t>Heat</w:t>
            </w:r>
          </w:p>
        </w:tc>
        <w:tc>
          <w:tcPr>
            <w:tcW w:w="1023" w:type="dxa"/>
          </w:tcPr>
          <w:p w:rsidR="00404341" w:rsidRDefault="00404341" w:rsidP="00747121">
            <w:pPr>
              <w:rPr>
                <w:rFonts w:ascii="Times New Roman" w:hAnsi="Times New Roman" w:cs="Times New Roman"/>
              </w:rPr>
            </w:pPr>
            <w:r>
              <w:rPr>
                <w:rFonts w:ascii="Times New Roman" w:hAnsi="Times New Roman" w:cs="Times New Roman"/>
              </w:rPr>
              <w:t>31400</w:t>
            </w:r>
          </w:p>
        </w:tc>
        <w:tc>
          <w:tcPr>
            <w:tcW w:w="986" w:type="dxa"/>
          </w:tcPr>
          <w:p w:rsidR="00404341" w:rsidRDefault="00404341" w:rsidP="00747121">
            <w:pPr>
              <w:rPr>
                <w:rFonts w:ascii="Times New Roman" w:hAnsi="Times New Roman" w:cs="Times New Roman"/>
              </w:rPr>
            </w:pPr>
            <w:r>
              <w:rPr>
                <w:rFonts w:ascii="Times New Roman" w:hAnsi="Times New Roman" w:cs="Times New Roman"/>
              </w:rPr>
              <w:t>124600</w:t>
            </w:r>
          </w:p>
        </w:tc>
        <w:tc>
          <w:tcPr>
            <w:tcW w:w="5821" w:type="dxa"/>
          </w:tcPr>
          <w:p w:rsidR="00404341" w:rsidRDefault="00404341" w:rsidP="002B4F84">
            <w:pPr>
              <w:rPr>
                <w:rFonts w:ascii="Times New Roman" w:hAnsi="Times New Roman" w:cs="Times New Roman"/>
              </w:rPr>
            </w:pPr>
            <w:r>
              <w:rPr>
                <w:rFonts w:ascii="Times New Roman" w:hAnsi="Times New Roman" w:cs="Times New Roman"/>
              </w:rPr>
              <w:t>Heat Transfer area- 1409.179665 SF</w:t>
            </w:r>
          </w:p>
          <w:p w:rsidR="00404341" w:rsidRDefault="00404341" w:rsidP="002B4F84">
            <w:pPr>
              <w:rPr>
                <w:rFonts w:ascii="Times New Roman" w:hAnsi="Times New Roman" w:cs="Times New Roman"/>
              </w:rPr>
            </w:pPr>
            <w:r>
              <w:rPr>
                <w:rFonts w:ascii="Times New Roman" w:hAnsi="Times New Roman" w:cs="Times New Roman"/>
              </w:rPr>
              <w:t>Tube design gauge pressure- 18.637333 psig</w:t>
            </w:r>
          </w:p>
          <w:p w:rsidR="00404341" w:rsidRDefault="00404341" w:rsidP="002B4F84">
            <w:pPr>
              <w:rPr>
                <w:rFonts w:ascii="Times New Roman" w:hAnsi="Times New Roman" w:cs="Times New Roman"/>
              </w:rPr>
            </w:pPr>
            <w:r>
              <w:rPr>
                <w:rFonts w:ascii="Times New Roman" w:hAnsi="Times New Roman" w:cs="Times New Roman"/>
              </w:rPr>
              <w:t>Tube design temperature- 650 deg F</w:t>
            </w:r>
          </w:p>
          <w:p w:rsidR="00404341" w:rsidRDefault="00404341" w:rsidP="002B4F84">
            <w:pPr>
              <w:rPr>
                <w:rFonts w:ascii="Times New Roman" w:hAnsi="Times New Roman" w:cs="Times New Roman"/>
              </w:rPr>
            </w:pPr>
            <w:r>
              <w:rPr>
                <w:rFonts w:ascii="Times New Roman" w:hAnsi="Times New Roman" w:cs="Times New Roman"/>
              </w:rPr>
              <w:t>Tube operating temp- 550 deg F</w:t>
            </w:r>
          </w:p>
          <w:p w:rsidR="00404341" w:rsidRDefault="00404341" w:rsidP="002B4F84">
            <w:pPr>
              <w:rPr>
                <w:rFonts w:ascii="Times New Roman" w:hAnsi="Times New Roman" w:cs="Times New Roman"/>
              </w:rPr>
            </w:pPr>
            <w:r>
              <w:rPr>
                <w:rFonts w:ascii="Times New Roman" w:hAnsi="Times New Roman" w:cs="Times New Roman"/>
              </w:rPr>
              <w:t>Tube outside diameter- 1 in</w:t>
            </w:r>
          </w:p>
          <w:p w:rsidR="00404341" w:rsidRDefault="00404341" w:rsidP="002B4F84">
            <w:pPr>
              <w:rPr>
                <w:rFonts w:ascii="Times New Roman" w:hAnsi="Times New Roman" w:cs="Times New Roman"/>
              </w:rPr>
            </w:pPr>
            <w:r>
              <w:rPr>
                <w:rFonts w:ascii="Times New Roman" w:hAnsi="Times New Roman" w:cs="Times New Roman"/>
              </w:rPr>
              <w:t>Shell design gauge pressure- 35.304 psig</w:t>
            </w:r>
          </w:p>
          <w:p w:rsidR="00404341" w:rsidRDefault="00404341" w:rsidP="002B4F84">
            <w:pPr>
              <w:rPr>
                <w:rFonts w:ascii="Times New Roman" w:hAnsi="Times New Roman" w:cs="Times New Roman"/>
              </w:rPr>
            </w:pPr>
            <w:r>
              <w:rPr>
                <w:rFonts w:ascii="Times New Roman" w:hAnsi="Times New Roman" w:cs="Times New Roman"/>
              </w:rPr>
              <w:t>Shell design temp- 650 deg F</w:t>
            </w:r>
          </w:p>
          <w:p w:rsidR="00404341" w:rsidRDefault="00404341" w:rsidP="002B4F84">
            <w:pPr>
              <w:rPr>
                <w:rFonts w:ascii="Times New Roman" w:hAnsi="Times New Roman" w:cs="Times New Roman"/>
              </w:rPr>
            </w:pPr>
            <w:r>
              <w:rPr>
                <w:rFonts w:ascii="Times New Roman" w:hAnsi="Times New Roman" w:cs="Times New Roman"/>
              </w:rPr>
              <w:t>Shell operating temp- 600 deg F</w:t>
            </w:r>
          </w:p>
          <w:p w:rsidR="00404341" w:rsidRDefault="00404341" w:rsidP="002B4F84">
            <w:pPr>
              <w:rPr>
                <w:rFonts w:ascii="Times New Roman" w:hAnsi="Times New Roman" w:cs="Times New Roman"/>
              </w:rPr>
            </w:pPr>
            <w:r>
              <w:rPr>
                <w:rFonts w:ascii="Times New Roman" w:hAnsi="Times New Roman" w:cs="Times New Roman"/>
              </w:rPr>
              <w:t>Tube length extended- 20 feet</w:t>
            </w:r>
          </w:p>
          <w:p w:rsidR="00404341" w:rsidRDefault="00404341" w:rsidP="002B4F84">
            <w:pPr>
              <w:rPr>
                <w:rFonts w:ascii="Times New Roman" w:hAnsi="Times New Roman" w:cs="Times New Roman"/>
              </w:rPr>
            </w:pPr>
            <w:r>
              <w:rPr>
                <w:rFonts w:ascii="Times New Roman" w:hAnsi="Times New Roman" w:cs="Times New Roman"/>
              </w:rPr>
              <w:t>Tube wall thickness- 0.125 in</w:t>
            </w:r>
          </w:p>
          <w:p w:rsidR="00404341" w:rsidRDefault="00404341" w:rsidP="002B4F84">
            <w:pPr>
              <w:rPr>
                <w:rFonts w:ascii="Times New Roman" w:hAnsi="Times New Roman" w:cs="Times New Roman"/>
              </w:rPr>
            </w:pPr>
            <w:r>
              <w:rPr>
                <w:rFonts w:ascii="Times New Roman" w:hAnsi="Times New Roman" w:cs="Times New Roman"/>
              </w:rPr>
              <w:t>Tube seal type- seal welded tube joints</w:t>
            </w:r>
          </w:p>
          <w:p w:rsidR="00404341" w:rsidRDefault="00404341" w:rsidP="002B4F84">
            <w:pPr>
              <w:rPr>
                <w:rFonts w:ascii="Times New Roman" w:hAnsi="Times New Roman" w:cs="Times New Roman"/>
              </w:rPr>
            </w:pPr>
            <w:r>
              <w:rPr>
                <w:rFonts w:ascii="Times New Roman" w:hAnsi="Times New Roman" w:cs="Times New Roman"/>
              </w:rPr>
              <w:t>Tube pitch- 1.25 in</w:t>
            </w:r>
          </w:p>
          <w:p w:rsidR="00404341" w:rsidRDefault="00404341" w:rsidP="002B4F84">
            <w:pPr>
              <w:rPr>
                <w:rFonts w:ascii="Times New Roman" w:hAnsi="Times New Roman" w:cs="Times New Roman"/>
              </w:rPr>
            </w:pPr>
            <w:r>
              <w:rPr>
                <w:rFonts w:ascii="Times New Roman" w:hAnsi="Times New Roman" w:cs="Times New Roman"/>
              </w:rPr>
              <w:t>Tube pitch symbol- Triangular</w:t>
            </w:r>
          </w:p>
          <w:p w:rsidR="00404341" w:rsidRDefault="00404341" w:rsidP="002B4F84">
            <w:pPr>
              <w:rPr>
                <w:rFonts w:ascii="Times New Roman" w:hAnsi="Times New Roman" w:cs="Times New Roman"/>
              </w:rPr>
            </w:pPr>
            <w:r>
              <w:rPr>
                <w:rFonts w:ascii="Times New Roman" w:hAnsi="Times New Roman" w:cs="Times New Roman"/>
              </w:rPr>
              <w:t>Expansion joint- NO</w:t>
            </w:r>
          </w:p>
          <w:p w:rsidR="00404341" w:rsidRDefault="00404341" w:rsidP="002B4F84">
            <w:pPr>
              <w:rPr>
                <w:rFonts w:ascii="Times New Roman" w:hAnsi="Times New Roman" w:cs="Times New Roman"/>
              </w:rPr>
            </w:pPr>
            <w:r>
              <w:rPr>
                <w:rFonts w:ascii="Times New Roman" w:hAnsi="Times New Roman" w:cs="Times New Roman"/>
              </w:rPr>
              <w:t>Cladding location- Shell</w:t>
            </w:r>
          </w:p>
          <w:p w:rsidR="00404341" w:rsidRDefault="00404341" w:rsidP="002B4F84">
            <w:pPr>
              <w:rPr>
                <w:rFonts w:ascii="Times New Roman" w:hAnsi="Times New Roman" w:cs="Times New Roman"/>
              </w:rPr>
            </w:pPr>
            <w:r>
              <w:rPr>
                <w:rFonts w:ascii="Times New Roman" w:hAnsi="Times New Roman" w:cs="Times New Roman"/>
              </w:rPr>
              <w:t># Tube passes- 2</w:t>
            </w:r>
          </w:p>
          <w:p w:rsidR="00404341" w:rsidRDefault="00404341" w:rsidP="002B4F84">
            <w:pPr>
              <w:rPr>
                <w:rFonts w:ascii="Times New Roman" w:hAnsi="Times New Roman" w:cs="Times New Roman"/>
              </w:rPr>
            </w:pPr>
            <w:r>
              <w:rPr>
                <w:rFonts w:ascii="Times New Roman" w:hAnsi="Times New Roman" w:cs="Times New Roman"/>
              </w:rPr>
              <w:t># Shell passes- 1</w:t>
            </w:r>
          </w:p>
          <w:p w:rsidR="00404341" w:rsidRDefault="00404341" w:rsidP="002B4F84">
            <w:pPr>
              <w:rPr>
                <w:rFonts w:ascii="Times New Roman" w:hAnsi="Times New Roman" w:cs="Times New Roman"/>
              </w:rPr>
            </w:pPr>
            <w:r>
              <w:rPr>
                <w:rFonts w:ascii="Times New Roman" w:hAnsi="Times New Roman" w:cs="Times New Roman"/>
              </w:rPr>
              <w:t>Weld Xray- 20%</w:t>
            </w:r>
          </w:p>
          <w:p w:rsidR="00404341" w:rsidRDefault="00404341" w:rsidP="002B4F84">
            <w:pPr>
              <w:rPr>
                <w:rFonts w:ascii="Times New Roman" w:hAnsi="Times New Roman" w:cs="Times New Roman"/>
              </w:rPr>
            </w:pPr>
            <w:r>
              <w:rPr>
                <w:rFonts w:ascii="Times New Roman" w:hAnsi="Times New Roman" w:cs="Times New Roman"/>
              </w:rPr>
              <w:t>TEMA type- BES</w:t>
            </w:r>
          </w:p>
          <w:p w:rsidR="00404341" w:rsidRDefault="00404341" w:rsidP="002B4F84">
            <w:pPr>
              <w:rPr>
                <w:rFonts w:ascii="Times New Roman" w:hAnsi="Times New Roman" w:cs="Times New Roman"/>
              </w:rPr>
            </w:pPr>
            <w:r>
              <w:rPr>
                <w:rFonts w:ascii="Times New Roman" w:hAnsi="Times New Roman" w:cs="Times New Roman"/>
              </w:rPr>
              <w:t>Vandor grade- High</w:t>
            </w:r>
          </w:p>
          <w:p w:rsidR="00404341" w:rsidRDefault="00404341" w:rsidP="002B4F84">
            <w:pPr>
              <w:rPr>
                <w:rFonts w:ascii="Times New Roman" w:hAnsi="Times New Roman" w:cs="Times New Roman"/>
              </w:rPr>
            </w:pPr>
            <w:r>
              <w:rPr>
                <w:rFonts w:ascii="Times New Roman" w:hAnsi="Times New Roman" w:cs="Times New Roman"/>
              </w:rPr>
              <w:t>Regulation Type- None</w:t>
            </w:r>
          </w:p>
        </w:tc>
      </w:tr>
      <w:tr w:rsidR="00404341" w:rsidTr="00747121">
        <w:tc>
          <w:tcPr>
            <w:tcW w:w="1728" w:type="dxa"/>
          </w:tcPr>
          <w:p w:rsidR="00404341" w:rsidRDefault="00404341" w:rsidP="00747121">
            <w:pPr>
              <w:rPr>
                <w:rFonts w:ascii="Times New Roman" w:hAnsi="Times New Roman" w:cs="Times New Roman"/>
              </w:rPr>
            </w:pPr>
            <w:r>
              <w:rPr>
                <w:rFonts w:ascii="Times New Roman" w:hAnsi="Times New Roman" w:cs="Times New Roman"/>
              </w:rPr>
              <w:t>Separator</w:t>
            </w:r>
          </w:p>
        </w:tc>
        <w:tc>
          <w:tcPr>
            <w:tcW w:w="1023" w:type="dxa"/>
          </w:tcPr>
          <w:p w:rsidR="00404341" w:rsidRDefault="00404341" w:rsidP="00747121">
            <w:pPr>
              <w:rPr>
                <w:rFonts w:ascii="Times New Roman" w:hAnsi="Times New Roman" w:cs="Times New Roman"/>
              </w:rPr>
            </w:pPr>
            <w:r>
              <w:rPr>
                <w:rFonts w:ascii="Times New Roman" w:hAnsi="Times New Roman" w:cs="Times New Roman"/>
              </w:rPr>
              <w:t>29000</w:t>
            </w:r>
          </w:p>
        </w:tc>
        <w:tc>
          <w:tcPr>
            <w:tcW w:w="986" w:type="dxa"/>
          </w:tcPr>
          <w:p w:rsidR="00404341" w:rsidRDefault="00404341" w:rsidP="00747121">
            <w:pPr>
              <w:rPr>
                <w:rFonts w:ascii="Times New Roman" w:hAnsi="Times New Roman" w:cs="Times New Roman"/>
              </w:rPr>
            </w:pPr>
            <w:r>
              <w:rPr>
                <w:rFonts w:ascii="Times New Roman" w:hAnsi="Times New Roman" w:cs="Times New Roman"/>
              </w:rPr>
              <w:t>183300</w:t>
            </w:r>
          </w:p>
        </w:tc>
        <w:tc>
          <w:tcPr>
            <w:tcW w:w="5821" w:type="dxa"/>
          </w:tcPr>
          <w:p w:rsidR="00404341" w:rsidRDefault="00404341" w:rsidP="002015FF">
            <w:pPr>
              <w:rPr>
                <w:rFonts w:ascii="Times New Roman" w:hAnsi="Times New Roman" w:cs="Times New Roman"/>
              </w:rPr>
            </w:pPr>
            <w:r>
              <w:rPr>
                <w:rFonts w:ascii="Times New Roman" w:hAnsi="Times New Roman" w:cs="Times New Roman"/>
              </w:rPr>
              <w:t>Liquid Volume- 2132.829606 gal</w:t>
            </w:r>
          </w:p>
          <w:p w:rsidR="00404341" w:rsidRDefault="00404341" w:rsidP="002015FF">
            <w:pPr>
              <w:rPr>
                <w:rFonts w:ascii="Times New Roman" w:hAnsi="Times New Roman" w:cs="Times New Roman"/>
              </w:rPr>
            </w:pPr>
            <w:r>
              <w:rPr>
                <w:rFonts w:ascii="Times New Roman" w:hAnsi="Times New Roman" w:cs="Times New Roman"/>
              </w:rPr>
              <w:t>Vessel diameter- 5.5 feet</w:t>
            </w:r>
          </w:p>
          <w:p w:rsidR="00404341" w:rsidRDefault="00404341" w:rsidP="002015FF">
            <w:pPr>
              <w:rPr>
                <w:rFonts w:ascii="Times New Roman" w:hAnsi="Times New Roman" w:cs="Times New Roman"/>
              </w:rPr>
            </w:pPr>
            <w:r>
              <w:rPr>
                <w:rFonts w:ascii="Times New Roman" w:hAnsi="Times New Roman" w:cs="Times New Roman"/>
              </w:rPr>
              <w:t>Vessel tangent to tangent diameter- 12 feet</w:t>
            </w:r>
          </w:p>
          <w:p w:rsidR="00404341" w:rsidRDefault="00404341" w:rsidP="002015FF">
            <w:pPr>
              <w:rPr>
                <w:rFonts w:ascii="Times New Roman" w:hAnsi="Times New Roman" w:cs="Times New Roman"/>
              </w:rPr>
            </w:pPr>
            <w:r>
              <w:rPr>
                <w:rFonts w:ascii="Times New Roman" w:hAnsi="Times New Roman" w:cs="Times New Roman"/>
              </w:rPr>
              <w:t>Design gauge parameter- 15 psig</w:t>
            </w:r>
          </w:p>
          <w:p w:rsidR="00404341" w:rsidRDefault="00404341" w:rsidP="002015FF">
            <w:pPr>
              <w:rPr>
                <w:rFonts w:ascii="Times New Roman" w:hAnsi="Times New Roman" w:cs="Times New Roman"/>
              </w:rPr>
            </w:pPr>
            <w:r>
              <w:rPr>
                <w:rFonts w:ascii="Times New Roman" w:hAnsi="Times New Roman" w:cs="Times New Roman"/>
              </w:rPr>
              <w:t>Vacuum design gauge parameter-  -14.696</w:t>
            </w:r>
          </w:p>
          <w:p w:rsidR="00404341" w:rsidRDefault="00404341" w:rsidP="002015FF">
            <w:pPr>
              <w:rPr>
                <w:rFonts w:ascii="Times New Roman" w:hAnsi="Times New Roman" w:cs="Times New Roman"/>
              </w:rPr>
            </w:pPr>
            <w:r>
              <w:rPr>
                <w:rFonts w:ascii="Times New Roman" w:hAnsi="Times New Roman" w:cs="Times New Roman"/>
              </w:rPr>
              <w:t>Design temp- 600 deg F</w:t>
            </w:r>
          </w:p>
          <w:p w:rsidR="00404341" w:rsidRDefault="00404341" w:rsidP="002015FF">
            <w:pPr>
              <w:rPr>
                <w:rFonts w:ascii="Times New Roman" w:hAnsi="Times New Roman" w:cs="Times New Roman"/>
              </w:rPr>
            </w:pPr>
            <w:r>
              <w:rPr>
                <w:rFonts w:ascii="Times New Roman" w:hAnsi="Times New Roman" w:cs="Times New Roman"/>
              </w:rPr>
              <w:t>Operating temp- 550 deg F</w:t>
            </w:r>
          </w:p>
          <w:p w:rsidR="00404341" w:rsidRDefault="00404341" w:rsidP="002015FF">
            <w:pPr>
              <w:rPr>
                <w:rFonts w:ascii="Times New Roman" w:hAnsi="Times New Roman" w:cs="Times New Roman"/>
              </w:rPr>
            </w:pPr>
            <w:r>
              <w:rPr>
                <w:rFonts w:ascii="Times New Roman" w:hAnsi="Times New Roman" w:cs="Times New Roman"/>
              </w:rPr>
              <w:lastRenderedPageBreak/>
              <w:t>ASME design basis- D1NF (Division 1, no fatigue)</w:t>
            </w:r>
          </w:p>
          <w:p w:rsidR="00404341" w:rsidRDefault="00404341" w:rsidP="002015FF">
            <w:pPr>
              <w:rPr>
                <w:rFonts w:ascii="Times New Roman" w:hAnsi="Times New Roman" w:cs="Times New Roman"/>
              </w:rPr>
            </w:pPr>
            <w:r>
              <w:rPr>
                <w:rFonts w:ascii="Times New Roman" w:hAnsi="Times New Roman" w:cs="Times New Roman"/>
              </w:rPr>
              <w:t>Start Stop cycles * 1000- 5</w:t>
            </w:r>
          </w:p>
          <w:p w:rsidR="00404341" w:rsidRDefault="00404341" w:rsidP="002015FF">
            <w:pPr>
              <w:rPr>
                <w:rFonts w:ascii="Times New Roman" w:hAnsi="Times New Roman" w:cs="Times New Roman"/>
              </w:rPr>
            </w:pPr>
            <w:r>
              <w:rPr>
                <w:rFonts w:ascii="Times New Roman" w:hAnsi="Times New Roman" w:cs="Times New Roman"/>
              </w:rPr>
              <w:t>Pressure cycles * 100- 0</w:t>
            </w:r>
          </w:p>
          <w:p w:rsidR="00404341" w:rsidRDefault="00404341" w:rsidP="002015FF">
            <w:pPr>
              <w:rPr>
                <w:rFonts w:ascii="Times New Roman" w:hAnsi="Times New Roman" w:cs="Times New Roman"/>
              </w:rPr>
            </w:pPr>
            <w:r>
              <w:rPr>
                <w:rFonts w:ascii="Times New Roman" w:hAnsi="Times New Roman" w:cs="Times New Roman"/>
              </w:rPr>
              <w:t>Pressure amplitude- 0%</w:t>
            </w:r>
          </w:p>
          <w:p w:rsidR="00404341" w:rsidRDefault="00404341" w:rsidP="002015FF">
            <w:pPr>
              <w:rPr>
                <w:rFonts w:ascii="Times New Roman" w:hAnsi="Times New Roman" w:cs="Times New Roman"/>
              </w:rPr>
            </w:pPr>
            <w:r>
              <w:rPr>
                <w:rFonts w:ascii="Times New Roman" w:hAnsi="Times New Roman" w:cs="Times New Roman"/>
              </w:rPr>
              <w:t># of hydrostatic tests- 20</w:t>
            </w:r>
          </w:p>
          <w:p w:rsidR="00404341" w:rsidRDefault="00404341" w:rsidP="002015FF">
            <w:pPr>
              <w:rPr>
                <w:rFonts w:ascii="Times New Roman" w:hAnsi="Times New Roman" w:cs="Times New Roman"/>
              </w:rPr>
            </w:pPr>
            <w:r>
              <w:rPr>
                <w:rFonts w:ascii="Times New Roman" w:hAnsi="Times New Roman" w:cs="Times New Roman"/>
              </w:rPr>
              <w:t>Temperature cycles * 1000- 0</w:t>
            </w:r>
          </w:p>
          <w:p w:rsidR="00404341" w:rsidRDefault="00404341" w:rsidP="002015FF">
            <w:pPr>
              <w:rPr>
                <w:rFonts w:ascii="Times New Roman" w:hAnsi="Times New Roman" w:cs="Times New Roman"/>
              </w:rPr>
            </w:pPr>
            <w:r>
              <w:rPr>
                <w:rFonts w:ascii="Times New Roman" w:hAnsi="Times New Roman" w:cs="Times New Roman"/>
              </w:rPr>
              <w:t>Temperature amplitude- 0%</w:t>
            </w:r>
          </w:p>
        </w:tc>
      </w:tr>
      <w:tr w:rsidR="00404341" w:rsidTr="00747121">
        <w:tc>
          <w:tcPr>
            <w:tcW w:w="1728" w:type="dxa"/>
          </w:tcPr>
          <w:p w:rsidR="00404341" w:rsidRDefault="00404341" w:rsidP="00747121">
            <w:pPr>
              <w:rPr>
                <w:rFonts w:ascii="Times New Roman" w:hAnsi="Times New Roman" w:cs="Times New Roman"/>
              </w:rPr>
            </w:pPr>
          </w:p>
        </w:tc>
        <w:tc>
          <w:tcPr>
            <w:tcW w:w="1023" w:type="dxa"/>
          </w:tcPr>
          <w:p w:rsidR="00404341" w:rsidRDefault="00404341" w:rsidP="00747121">
            <w:pPr>
              <w:rPr>
                <w:rFonts w:ascii="Times New Roman" w:hAnsi="Times New Roman" w:cs="Times New Roman"/>
              </w:rPr>
            </w:pPr>
          </w:p>
        </w:tc>
        <w:tc>
          <w:tcPr>
            <w:tcW w:w="986" w:type="dxa"/>
          </w:tcPr>
          <w:p w:rsidR="00404341" w:rsidRDefault="00404341" w:rsidP="00747121">
            <w:pPr>
              <w:rPr>
                <w:rFonts w:ascii="Times New Roman" w:hAnsi="Times New Roman" w:cs="Times New Roman"/>
              </w:rPr>
            </w:pPr>
          </w:p>
        </w:tc>
        <w:tc>
          <w:tcPr>
            <w:tcW w:w="5821" w:type="dxa"/>
          </w:tcPr>
          <w:p w:rsidR="00404341" w:rsidRDefault="00404341" w:rsidP="00747121">
            <w:pPr>
              <w:rPr>
                <w:rFonts w:ascii="Times New Roman" w:hAnsi="Times New Roman" w:cs="Times New Roman"/>
              </w:rPr>
            </w:pPr>
          </w:p>
        </w:tc>
      </w:tr>
      <w:tr w:rsidR="00404341" w:rsidTr="00747121">
        <w:tc>
          <w:tcPr>
            <w:tcW w:w="1728" w:type="dxa"/>
          </w:tcPr>
          <w:p w:rsidR="00404341" w:rsidRDefault="00404341" w:rsidP="00747121">
            <w:pPr>
              <w:rPr>
                <w:rFonts w:ascii="Times New Roman" w:hAnsi="Times New Roman" w:cs="Times New Roman"/>
              </w:rPr>
            </w:pPr>
          </w:p>
        </w:tc>
        <w:tc>
          <w:tcPr>
            <w:tcW w:w="1023" w:type="dxa"/>
          </w:tcPr>
          <w:p w:rsidR="00404341" w:rsidRDefault="00404341" w:rsidP="00747121">
            <w:pPr>
              <w:rPr>
                <w:rFonts w:ascii="Times New Roman" w:hAnsi="Times New Roman" w:cs="Times New Roman"/>
              </w:rPr>
            </w:pPr>
          </w:p>
        </w:tc>
        <w:tc>
          <w:tcPr>
            <w:tcW w:w="986" w:type="dxa"/>
          </w:tcPr>
          <w:p w:rsidR="00404341" w:rsidRDefault="00404341" w:rsidP="00747121">
            <w:pPr>
              <w:rPr>
                <w:rFonts w:ascii="Times New Roman" w:hAnsi="Times New Roman" w:cs="Times New Roman"/>
              </w:rPr>
            </w:pPr>
          </w:p>
        </w:tc>
        <w:tc>
          <w:tcPr>
            <w:tcW w:w="5821" w:type="dxa"/>
          </w:tcPr>
          <w:p w:rsidR="00404341" w:rsidRDefault="00404341" w:rsidP="00747121">
            <w:pPr>
              <w:rPr>
                <w:rFonts w:ascii="Times New Roman" w:hAnsi="Times New Roman" w:cs="Times New Roman"/>
              </w:rPr>
            </w:pPr>
          </w:p>
        </w:tc>
      </w:tr>
      <w:tr w:rsidR="00404341" w:rsidTr="00747121">
        <w:tc>
          <w:tcPr>
            <w:tcW w:w="1728" w:type="dxa"/>
          </w:tcPr>
          <w:p w:rsidR="00404341" w:rsidRDefault="00404341" w:rsidP="00747121">
            <w:pPr>
              <w:rPr>
                <w:rFonts w:ascii="Times New Roman" w:hAnsi="Times New Roman" w:cs="Times New Roman"/>
              </w:rPr>
            </w:pPr>
          </w:p>
        </w:tc>
        <w:tc>
          <w:tcPr>
            <w:tcW w:w="1023" w:type="dxa"/>
          </w:tcPr>
          <w:p w:rsidR="00404341" w:rsidRDefault="00404341" w:rsidP="00747121">
            <w:pPr>
              <w:rPr>
                <w:rFonts w:ascii="Times New Roman" w:hAnsi="Times New Roman" w:cs="Times New Roman"/>
              </w:rPr>
            </w:pPr>
          </w:p>
        </w:tc>
        <w:tc>
          <w:tcPr>
            <w:tcW w:w="986" w:type="dxa"/>
          </w:tcPr>
          <w:p w:rsidR="00404341" w:rsidRDefault="00404341" w:rsidP="00747121">
            <w:pPr>
              <w:rPr>
                <w:rFonts w:ascii="Times New Roman" w:hAnsi="Times New Roman" w:cs="Times New Roman"/>
              </w:rPr>
            </w:pPr>
          </w:p>
        </w:tc>
        <w:tc>
          <w:tcPr>
            <w:tcW w:w="5821" w:type="dxa"/>
          </w:tcPr>
          <w:p w:rsidR="00404341" w:rsidRDefault="00404341" w:rsidP="00747121">
            <w:pPr>
              <w:rPr>
                <w:rFonts w:ascii="Times New Roman" w:hAnsi="Times New Roman" w:cs="Times New Roman"/>
              </w:rPr>
            </w:pPr>
          </w:p>
        </w:tc>
      </w:tr>
      <w:tr w:rsidR="002C46DD" w:rsidTr="00747121">
        <w:tc>
          <w:tcPr>
            <w:tcW w:w="1728" w:type="dxa"/>
          </w:tcPr>
          <w:p w:rsidR="002C46DD" w:rsidRDefault="002C46DD" w:rsidP="00747121">
            <w:pPr>
              <w:rPr>
                <w:rFonts w:ascii="Times New Roman" w:hAnsi="Times New Roman" w:cs="Times New Roman"/>
              </w:rPr>
            </w:pPr>
            <w:r>
              <w:rPr>
                <w:rFonts w:ascii="Times New Roman" w:hAnsi="Times New Roman" w:cs="Times New Roman"/>
              </w:rPr>
              <w:t>Heater</w:t>
            </w:r>
          </w:p>
        </w:tc>
        <w:tc>
          <w:tcPr>
            <w:tcW w:w="1023" w:type="dxa"/>
          </w:tcPr>
          <w:p w:rsidR="002C46DD" w:rsidRDefault="002C46DD" w:rsidP="00747121">
            <w:pPr>
              <w:rPr>
                <w:rFonts w:ascii="Times New Roman" w:hAnsi="Times New Roman" w:cs="Times New Roman"/>
              </w:rPr>
            </w:pPr>
            <w:r>
              <w:rPr>
                <w:rFonts w:ascii="Times New Roman" w:hAnsi="Times New Roman" w:cs="Times New Roman"/>
              </w:rPr>
              <w:t>8000</w:t>
            </w:r>
          </w:p>
        </w:tc>
        <w:tc>
          <w:tcPr>
            <w:tcW w:w="986" w:type="dxa"/>
          </w:tcPr>
          <w:p w:rsidR="002C46DD" w:rsidRDefault="002C46DD" w:rsidP="00747121">
            <w:pPr>
              <w:rPr>
                <w:rFonts w:ascii="Times New Roman" w:hAnsi="Times New Roman" w:cs="Times New Roman"/>
              </w:rPr>
            </w:pPr>
            <w:r>
              <w:rPr>
                <w:rFonts w:ascii="Times New Roman" w:hAnsi="Times New Roman" w:cs="Times New Roman"/>
              </w:rPr>
              <w:t>44900</w:t>
            </w:r>
          </w:p>
        </w:tc>
        <w:tc>
          <w:tcPr>
            <w:tcW w:w="5821" w:type="dxa"/>
          </w:tcPr>
          <w:p w:rsidR="002C46DD" w:rsidRDefault="002C46DD" w:rsidP="002B4F84">
            <w:pPr>
              <w:rPr>
                <w:rFonts w:ascii="Times New Roman" w:hAnsi="Times New Roman" w:cs="Times New Roman"/>
              </w:rPr>
            </w:pPr>
            <w:r>
              <w:rPr>
                <w:rFonts w:ascii="Times New Roman" w:hAnsi="Times New Roman" w:cs="Times New Roman"/>
              </w:rPr>
              <w:t>Heat Transfer area- 6.740545 SF</w:t>
            </w:r>
          </w:p>
          <w:p w:rsidR="002C46DD" w:rsidRDefault="002C46DD" w:rsidP="002B4F84">
            <w:pPr>
              <w:rPr>
                <w:rFonts w:ascii="Times New Roman" w:hAnsi="Times New Roman" w:cs="Times New Roman"/>
              </w:rPr>
            </w:pPr>
            <w:r>
              <w:rPr>
                <w:rFonts w:ascii="Times New Roman" w:hAnsi="Times New Roman" w:cs="Times New Roman"/>
              </w:rPr>
              <w:t>Tube design gauge pressure- 110.304 psig</w:t>
            </w:r>
          </w:p>
          <w:p w:rsidR="002C46DD" w:rsidRDefault="002C46DD" w:rsidP="002B4F84">
            <w:pPr>
              <w:rPr>
                <w:rFonts w:ascii="Times New Roman" w:hAnsi="Times New Roman" w:cs="Times New Roman"/>
              </w:rPr>
            </w:pPr>
            <w:r>
              <w:rPr>
                <w:rFonts w:ascii="Times New Roman" w:hAnsi="Times New Roman" w:cs="Times New Roman"/>
              </w:rPr>
              <w:t>Tube design temperature- 377.8 deg F</w:t>
            </w:r>
          </w:p>
          <w:p w:rsidR="002C46DD" w:rsidRDefault="002C46DD" w:rsidP="002B4F84">
            <w:pPr>
              <w:rPr>
                <w:rFonts w:ascii="Times New Roman" w:hAnsi="Times New Roman" w:cs="Times New Roman"/>
              </w:rPr>
            </w:pPr>
            <w:r>
              <w:rPr>
                <w:rFonts w:ascii="Times New Roman" w:hAnsi="Times New Roman" w:cs="Times New Roman"/>
              </w:rPr>
              <w:t>Tube operating temp- 327.8 deg F</w:t>
            </w:r>
          </w:p>
          <w:p w:rsidR="002C46DD" w:rsidRDefault="002C46DD" w:rsidP="002B4F84">
            <w:pPr>
              <w:rPr>
                <w:rFonts w:ascii="Times New Roman" w:hAnsi="Times New Roman" w:cs="Times New Roman"/>
              </w:rPr>
            </w:pPr>
            <w:r>
              <w:rPr>
                <w:rFonts w:ascii="Times New Roman" w:hAnsi="Times New Roman" w:cs="Times New Roman"/>
              </w:rPr>
              <w:t>Tube outside diameter- 1 in</w:t>
            </w:r>
          </w:p>
          <w:p w:rsidR="002C46DD" w:rsidRDefault="002C46DD" w:rsidP="002B4F84">
            <w:pPr>
              <w:rPr>
                <w:rFonts w:ascii="Times New Roman" w:hAnsi="Times New Roman" w:cs="Times New Roman"/>
              </w:rPr>
            </w:pPr>
            <w:r>
              <w:rPr>
                <w:rFonts w:ascii="Times New Roman" w:hAnsi="Times New Roman" w:cs="Times New Roman"/>
              </w:rPr>
              <w:t>Shell design gauge pressure- 68.637333 psig</w:t>
            </w:r>
          </w:p>
          <w:p w:rsidR="002C46DD" w:rsidRDefault="002C46DD" w:rsidP="002B4F84">
            <w:pPr>
              <w:rPr>
                <w:rFonts w:ascii="Times New Roman" w:hAnsi="Times New Roman" w:cs="Times New Roman"/>
              </w:rPr>
            </w:pPr>
            <w:r>
              <w:rPr>
                <w:rFonts w:ascii="Times New Roman" w:hAnsi="Times New Roman" w:cs="Times New Roman"/>
              </w:rPr>
              <w:t>Shell design temp- 250 deg F</w:t>
            </w:r>
          </w:p>
          <w:p w:rsidR="002C46DD" w:rsidRDefault="002C46DD" w:rsidP="002B4F84">
            <w:pPr>
              <w:rPr>
                <w:rFonts w:ascii="Times New Roman" w:hAnsi="Times New Roman" w:cs="Times New Roman"/>
              </w:rPr>
            </w:pPr>
            <w:r>
              <w:rPr>
                <w:rFonts w:ascii="Times New Roman" w:hAnsi="Times New Roman" w:cs="Times New Roman"/>
              </w:rPr>
              <w:t>Shell operating temp- 122 deg F</w:t>
            </w:r>
          </w:p>
          <w:p w:rsidR="002C46DD" w:rsidRDefault="002C46DD" w:rsidP="002B4F84">
            <w:pPr>
              <w:rPr>
                <w:rFonts w:ascii="Times New Roman" w:hAnsi="Times New Roman" w:cs="Times New Roman"/>
              </w:rPr>
            </w:pPr>
            <w:r>
              <w:rPr>
                <w:rFonts w:ascii="Times New Roman" w:hAnsi="Times New Roman" w:cs="Times New Roman"/>
              </w:rPr>
              <w:t>Tube length extended- 20 feet</w:t>
            </w:r>
          </w:p>
          <w:p w:rsidR="002C46DD" w:rsidRDefault="002C46DD" w:rsidP="002B4F84">
            <w:pPr>
              <w:rPr>
                <w:rFonts w:ascii="Times New Roman" w:hAnsi="Times New Roman" w:cs="Times New Roman"/>
              </w:rPr>
            </w:pPr>
            <w:r>
              <w:rPr>
                <w:rFonts w:ascii="Times New Roman" w:hAnsi="Times New Roman" w:cs="Times New Roman"/>
              </w:rPr>
              <w:t>Tube wall thickness- 0.125 in</w:t>
            </w:r>
          </w:p>
          <w:p w:rsidR="002C46DD" w:rsidRDefault="002C46DD" w:rsidP="002B4F84">
            <w:pPr>
              <w:rPr>
                <w:rFonts w:ascii="Times New Roman" w:hAnsi="Times New Roman" w:cs="Times New Roman"/>
              </w:rPr>
            </w:pPr>
            <w:r>
              <w:rPr>
                <w:rFonts w:ascii="Times New Roman" w:hAnsi="Times New Roman" w:cs="Times New Roman"/>
              </w:rPr>
              <w:t>Tube seal type- seal welded tube joints</w:t>
            </w:r>
          </w:p>
          <w:p w:rsidR="002C46DD" w:rsidRDefault="002C46DD" w:rsidP="002B4F84">
            <w:pPr>
              <w:rPr>
                <w:rFonts w:ascii="Times New Roman" w:hAnsi="Times New Roman" w:cs="Times New Roman"/>
              </w:rPr>
            </w:pPr>
            <w:r>
              <w:rPr>
                <w:rFonts w:ascii="Times New Roman" w:hAnsi="Times New Roman" w:cs="Times New Roman"/>
              </w:rPr>
              <w:t>Tube pitch- 1.25 in</w:t>
            </w:r>
          </w:p>
          <w:p w:rsidR="002C46DD" w:rsidRDefault="002C46DD" w:rsidP="002B4F84">
            <w:pPr>
              <w:rPr>
                <w:rFonts w:ascii="Times New Roman" w:hAnsi="Times New Roman" w:cs="Times New Roman"/>
              </w:rPr>
            </w:pPr>
            <w:r>
              <w:rPr>
                <w:rFonts w:ascii="Times New Roman" w:hAnsi="Times New Roman" w:cs="Times New Roman"/>
              </w:rPr>
              <w:t>Tube pitch symbol- Triangular</w:t>
            </w:r>
          </w:p>
          <w:p w:rsidR="002C46DD" w:rsidRDefault="002C46DD" w:rsidP="002B4F84">
            <w:pPr>
              <w:rPr>
                <w:rFonts w:ascii="Times New Roman" w:hAnsi="Times New Roman" w:cs="Times New Roman"/>
              </w:rPr>
            </w:pPr>
            <w:r>
              <w:rPr>
                <w:rFonts w:ascii="Times New Roman" w:hAnsi="Times New Roman" w:cs="Times New Roman"/>
              </w:rPr>
              <w:t>Expansion joint- NO</w:t>
            </w:r>
          </w:p>
          <w:p w:rsidR="002C46DD" w:rsidRDefault="002C46DD" w:rsidP="002B4F84">
            <w:pPr>
              <w:rPr>
                <w:rFonts w:ascii="Times New Roman" w:hAnsi="Times New Roman" w:cs="Times New Roman"/>
              </w:rPr>
            </w:pPr>
            <w:r>
              <w:rPr>
                <w:rFonts w:ascii="Times New Roman" w:hAnsi="Times New Roman" w:cs="Times New Roman"/>
              </w:rPr>
              <w:t>Cladding location- Shell</w:t>
            </w:r>
          </w:p>
          <w:p w:rsidR="002C46DD" w:rsidRDefault="002C46DD" w:rsidP="002B4F84">
            <w:pPr>
              <w:rPr>
                <w:rFonts w:ascii="Times New Roman" w:hAnsi="Times New Roman" w:cs="Times New Roman"/>
              </w:rPr>
            </w:pPr>
            <w:r>
              <w:rPr>
                <w:rFonts w:ascii="Times New Roman" w:hAnsi="Times New Roman" w:cs="Times New Roman"/>
              </w:rPr>
              <w:t># Tube passes- 2</w:t>
            </w:r>
          </w:p>
          <w:p w:rsidR="002C46DD" w:rsidRDefault="002C46DD" w:rsidP="002B4F84">
            <w:pPr>
              <w:rPr>
                <w:rFonts w:ascii="Times New Roman" w:hAnsi="Times New Roman" w:cs="Times New Roman"/>
              </w:rPr>
            </w:pPr>
            <w:r>
              <w:rPr>
                <w:rFonts w:ascii="Times New Roman" w:hAnsi="Times New Roman" w:cs="Times New Roman"/>
              </w:rPr>
              <w:t># Shell passes- 1</w:t>
            </w:r>
          </w:p>
          <w:p w:rsidR="002C46DD" w:rsidRDefault="002C46DD" w:rsidP="002B4F84">
            <w:pPr>
              <w:rPr>
                <w:rFonts w:ascii="Times New Roman" w:hAnsi="Times New Roman" w:cs="Times New Roman"/>
              </w:rPr>
            </w:pPr>
            <w:r>
              <w:rPr>
                <w:rFonts w:ascii="Times New Roman" w:hAnsi="Times New Roman" w:cs="Times New Roman"/>
              </w:rPr>
              <w:t>Weld Xray- 20%</w:t>
            </w:r>
          </w:p>
          <w:p w:rsidR="002C46DD" w:rsidRDefault="002C46DD" w:rsidP="002B4F84">
            <w:pPr>
              <w:rPr>
                <w:rFonts w:ascii="Times New Roman" w:hAnsi="Times New Roman" w:cs="Times New Roman"/>
              </w:rPr>
            </w:pPr>
            <w:r>
              <w:rPr>
                <w:rFonts w:ascii="Times New Roman" w:hAnsi="Times New Roman" w:cs="Times New Roman"/>
              </w:rPr>
              <w:t>TEMA type- BES</w:t>
            </w:r>
          </w:p>
          <w:p w:rsidR="002C46DD" w:rsidRDefault="002C46DD" w:rsidP="002B4F84">
            <w:pPr>
              <w:rPr>
                <w:rFonts w:ascii="Times New Roman" w:hAnsi="Times New Roman" w:cs="Times New Roman"/>
              </w:rPr>
            </w:pPr>
            <w:r>
              <w:rPr>
                <w:rFonts w:ascii="Times New Roman" w:hAnsi="Times New Roman" w:cs="Times New Roman"/>
              </w:rPr>
              <w:t>Vandor grade- High</w:t>
            </w:r>
          </w:p>
          <w:p w:rsidR="002C46DD" w:rsidRDefault="002C46DD" w:rsidP="002B4F84">
            <w:pPr>
              <w:rPr>
                <w:rFonts w:ascii="Times New Roman" w:hAnsi="Times New Roman" w:cs="Times New Roman"/>
              </w:rPr>
            </w:pPr>
            <w:r>
              <w:rPr>
                <w:rFonts w:ascii="Times New Roman" w:hAnsi="Times New Roman" w:cs="Times New Roman"/>
              </w:rPr>
              <w:t>Regulation Type- None</w:t>
            </w:r>
          </w:p>
        </w:tc>
      </w:tr>
      <w:tr w:rsidR="002C46DD" w:rsidTr="00747121">
        <w:tc>
          <w:tcPr>
            <w:tcW w:w="1728" w:type="dxa"/>
          </w:tcPr>
          <w:p w:rsidR="002C46DD" w:rsidRDefault="002C46DD" w:rsidP="00747121">
            <w:pPr>
              <w:rPr>
                <w:rFonts w:ascii="Times New Roman" w:hAnsi="Times New Roman" w:cs="Times New Roman"/>
              </w:rPr>
            </w:pPr>
            <w:r>
              <w:rPr>
                <w:rFonts w:ascii="Times New Roman" w:hAnsi="Times New Roman" w:cs="Times New Roman"/>
              </w:rPr>
              <w:t>Mixer</w:t>
            </w:r>
          </w:p>
        </w:tc>
        <w:tc>
          <w:tcPr>
            <w:tcW w:w="1023" w:type="dxa"/>
          </w:tcPr>
          <w:p w:rsidR="002C46DD" w:rsidRDefault="002C46DD" w:rsidP="00747121">
            <w:pPr>
              <w:rPr>
                <w:rFonts w:ascii="Times New Roman" w:hAnsi="Times New Roman" w:cs="Times New Roman"/>
              </w:rPr>
            </w:pPr>
          </w:p>
        </w:tc>
        <w:tc>
          <w:tcPr>
            <w:tcW w:w="986" w:type="dxa"/>
          </w:tcPr>
          <w:p w:rsidR="002C46DD" w:rsidRDefault="002C46DD" w:rsidP="00747121">
            <w:pPr>
              <w:rPr>
                <w:rFonts w:ascii="Times New Roman" w:hAnsi="Times New Roman" w:cs="Times New Roman"/>
              </w:rPr>
            </w:pPr>
          </w:p>
        </w:tc>
        <w:tc>
          <w:tcPr>
            <w:tcW w:w="5821" w:type="dxa"/>
          </w:tcPr>
          <w:p w:rsidR="002C46DD" w:rsidRDefault="002C46DD" w:rsidP="00747121">
            <w:pPr>
              <w:rPr>
                <w:rFonts w:ascii="Times New Roman" w:hAnsi="Times New Roman" w:cs="Times New Roman"/>
              </w:rPr>
            </w:pPr>
          </w:p>
        </w:tc>
      </w:tr>
      <w:tr w:rsidR="002C46DD" w:rsidTr="00747121">
        <w:tc>
          <w:tcPr>
            <w:tcW w:w="1728" w:type="dxa"/>
          </w:tcPr>
          <w:p w:rsidR="002C46DD" w:rsidRDefault="002C46DD" w:rsidP="00747121">
            <w:pPr>
              <w:rPr>
                <w:rFonts w:ascii="Times New Roman" w:hAnsi="Times New Roman" w:cs="Times New Roman"/>
              </w:rPr>
            </w:pPr>
          </w:p>
        </w:tc>
        <w:tc>
          <w:tcPr>
            <w:tcW w:w="1023" w:type="dxa"/>
          </w:tcPr>
          <w:p w:rsidR="002C46DD" w:rsidRDefault="002C46DD" w:rsidP="00747121">
            <w:pPr>
              <w:rPr>
                <w:rFonts w:ascii="Times New Roman" w:hAnsi="Times New Roman" w:cs="Times New Roman"/>
              </w:rPr>
            </w:pPr>
          </w:p>
        </w:tc>
        <w:tc>
          <w:tcPr>
            <w:tcW w:w="986" w:type="dxa"/>
          </w:tcPr>
          <w:p w:rsidR="002C46DD" w:rsidRDefault="002C46DD" w:rsidP="00747121">
            <w:pPr>
              <w:rPr>
                <w:rFonts w:ascii="Times New Roman" w:hAnsi="Times New Roman" w:cs="Times New Roman"/>
              </w:rPr>
            </w:pPr>
          </w:p>
        </w:tc>
        <w:tc>
          <w:tcPr>
            <w:tcW w:w="5821" w:type="dxa"/>
          </w:tcPr>
          <w:p w:rsidR="002C46DD" w:rsidRDefault="002C46DD" w:rsidP="00747121">
            <w:pPr>
              <w:rPr>
                <w:rFonts w:ascii="Times New Roman" w:hAnsi="Times New Roman" w:cs="Times New Roman"/>
              </w:rPr>
            </w:pPr>
          </w:p>
        </w:tc>
      </w:tr>
    </w:tbl>
    <w:p w:rsidR="00323E4D" w:rsidRDefault="00323E4D" w:rsidP="00AE105F">
      <w:pPr>
        <w:jc w:val="center"/>
        <w:rPr>
          <w:rFonts w:ascii="Times New Roman" w:hAnsi="Times New Roman" w:cs="Times New Roman"/>
        </w:rPr>
      </w:pPr>
    </w:p>
    <w:p w:rsidR="00AE105F" w:rsidRDefault="00AE105F" w:rsidP="00AE105F">
      <w:pPr>
        <w:rPr>
          <w:rFonts w:ascii="Times New Roman" w:hAnsi="Times New Roman" w:cs="Times New Roman"/>
        </w:rPr>
      </w:pPr>
      <w:r>
        <w:rPr>
          <w:rFonts w:ascii="Times New Roman" w:hAnsi="Times New Roman" w:cs="Times New Roman"/>
        </w:rPr>
        <w:tab/>
        <w:t>The information from the above chart comes from an Aspen Plus simulation which was sent to Aspen Icarus Process economic analyzer to determine sizing and costing of individual pieces of equipment.</w:t>
      </w:r>
    </w:p>
    <w:p w:rsidR="00AE105F" w:rsidRDefault="00AE105F" w:rsidP="000638B4">
      <w:pPr>
        <w:rPr>
          <w:rFonts w:ascii="Times New Roman" w:hAnsi="Times New Roman" w:cs="Times New Roman"/>
        </w:rPr>
      </w:pPr>
    </w:p>
    <w:p w:rsidR="00AE105F" w:rsidRPr="00D96BA0" w:rsidRDefault="00AE105F" w:rsidP="00D96BA0">
      <w:pPr>
        <w:pStyle w:val="NoSpacing"/>
        <w:rPr>
          <w:rFonts w:ascii="Times New Roman" w:hAnsi="Times New Roman" w:cs="Times New Roman"/>
          <w:sz w:val="24"/>
          <w:szCs w:val="24"/>
        </w:rPr>
      </w:pPr>
      <w:r w:rsidRPr="00D96BA0">
        <w:rPr>
          <w:rFonts w:ascii="Times New Roman" w:hAnsi="Times New Roman" w:cs="Times New Roman"/>
          <w:sz w:val="24"/>
          <w:szCs w:val="24"/>
        </w:rPr>
        <w:t>E Cost- Equipment Cost</w:t>
      </w:r>
    </w:p>
    <w:p w:rsidR="00AE105F" w:rsidRDefault="00AE105F" w:rsidP="00D96BA0">
      <w:pPr>
        <w:pStyle w:val="NoSpacing"/>
        <w:rPr>
          <w:rFonts w:ascii="Times New Roman" w:hAnsi="Times New Roman" w:cs="Times New Roman"/>
          <w:sz w:val="24"/>
          <w:szCs w:val="24"/>
        </w:rPr>
      </w:pPr>
      <w:r w:rsidRPr="00D96BA0">
        <w:rPr>
          <w:rFonts w:ascii="Times New Roman" w:hAnsi="Times New Roman" w:cs="Times New Roman"/>
          <w:sz w:val="24"/>
          <w:szCs w:val="24"/>
        </w:rPr>
        <w:t>D</w:t>
      </w:r>
      <w:r w:rsidR="00CA3F92">
        <w:rPr>
          <w:rFonts w:ascii="Times New Roman" w:hAnsi="Times New Roman" w:cs="Times New Roman"/>
          <w:sz w:val="24"/>
          <w:szCs w:val="24"/>
        </w:rPr>
        <w:t xml:space="preserve"> Cost</w:t>
      </w:r>
      <w:r w:rsidRPr="00D96BA0">
        <w:rPr>
          <w:rFonts w:ascii="Times New Roman" w:hAnsi="Times New Roman" w:cs="Times New Roman"/>
          <w:sz w:val="24"/>
          <w:szCs w:val="24"/>
        </w:rPr>
        <w:t>- Direct Cost</w:t>
      </w:r>
    </w:p>
    <w:p w:rsidR="00D96BA0" w:rsidRPr="00D96BA0" w:rsidRDefault="00D96BA0" w:rsidP="00D96BA0">
      <w:pPr>
        <w:pStyle w:val="NoSpacing"/>
        <w:rPr>
          <w:rFonts w:ascii="Times New Roman" w:hAnsi="Times New Roman" w:cs="Times New Roman"/>
          <w:sz w:val="24"/>
          <w:szCs w:val="24"/>
        </w:rPr>
      </w:pPr>
    </w:p>
    <w:p w:rsidR="00636B5A" w:rsidRDefault="00636B5A" w:rsidP="000F62FB">
      <w:pPr>
        <w:pStyle w:val="ListParagraph"/>
        <w:numPr>
          <w:ilvl w:val="0"/>
          <w:numId w:val="7"/>
        </w:numPr>
        <w:spacing w:line="480" w:lineRule="auto"/>
        <w:rPr>
          <w:rFonts w:ascii="Times New Roman" w:hAnsi="Times New Roman" w:cs="Times New Roman"/>
        </w:rPr>
      </w:pPr>
      <w:r w:rsidRPr="00363529">
        <w:rPr>
          <w:rFonts w:ascii="Times New Roman" w:hAnsi="Times New Roman" w:cs="Times New Roman"/>
        </w:rPr>
        <w:t>Economic Evaluati</w:t>
      </w:r>
      <w:r w:rsidR="004C528B">
        <w:rPr>
          <w:rFonts w:ascii="Times New Roman" w:hAnsi="Times New Roman" w:cs="Times New Roman"/>
        </w:rPr>
        <w:t>on factored from equipment cost</w:t>
      </w:r>
    </w:p>
    <w:p w:rsidR="004C528B" w:rsidRDefault="004C528B" w:rsidP="001D60B0">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Propionic acid is used in many daily processes such as plastics and food preservatives</w:t>
      </w:r>
      <w:r w:rsidR="00CA3F92">
        <w:rPr>
          <w:rFonts w:ascii="Times New Roman" w:hAnsi="Times New Roman" w:cs="Times New Roman"/>
          <w:sz w:val="24"/>
          <w:szCs w:val="24"/>
        </w:rPr>
        <w:t xml:space="preserve">. If we look into alternatives or the absence of </w:t>
      </w:r>
      <w:r>
        <w:rPr>
          <w:rFonts w:ascii="Times New Roman" w:hAnsi="Times New Roman" w:cs="Times New Roman"/>
          <w:sz w:val="24"/>
          <w:szCs w:val="24"/>
        </w:rPr>
        <w:t>Propionic acid</w:t>
      </w:r>
      <w:r w:rsidR="00CA3F92">
        <w:rPr>
          <w:rFonts w:ascii="Times New Roman" w:hAnsi="Times New Roman" w:cs="Times New Roman"/>
          <w:sz w:val="24"/>
          <w:szCs w:val="24"/>
        </w:rPr>
        <w:t>,</w:t>
      </w:r>
      <w:r>
        <w:rPr>
          <w:rFonts w:ascii="Times New Roman" w:hAnsi="Times New Roman" w:cs="Times New Roman"/>
          <w:sz w:val="24"/>
          <w:szCs w:val="24"/>
        </w:rPr>
        <w:t xml:space="preserve"> the quality of life would decrease. </w:t>
      </w:r>
      <w:r>
        <w:rPr>
          <w:rFonts w:ascii="Times New Roman" w:hAnsi="Times New Roman" w:cs="Times New Roman"/>
          <w:sz w:val="24"/>
          <w:szCs w:val="24"/>
        </w:rPr>
        <w:lastRenderedPageBreak/>
        <w:t xml:space="preserve">Propionic acid was chosen mostly due to its ability to preserve food and have it last longer. The longer </w:t>
      </w:r>
      <w:r w:rsidR="00CA3F92">
        <w:rPr>
          <w:rFonts w:ascii="Times New Roman" w:hAnsi="Times New Roman" w:cs="Times New Roman"/>
          <w:sz w:val="24"/>
          <w:szCs w:val="24"/>
        </w:rPr>
        <w:t xml:space="preserve">the </w:t>
      </w:r>
      <w:r>
        <w:rPr>
          <w:rFonts w:ascii="Times New Roman" w:hAnsi="Times New Roman" w:cs="Times New Roman"/>
          <w:sz w:val="24"/>
          <w:szCs w:val="24"/>
        </w:rPr>
        <w:t xml:space="preserve">shelf </w:t>
      </w:r>
      <w:r w:rsidR="004F560F">
        <w:rPr>
          <w:rFonts w:ascii="Times New Roman" w:hAnsi="Times New Roman" w:cs="Times New Roman"/>
          <w:sz w:val="24"/>
          <w:szCs w:val="24"/>
        </w:rPr>
        <w:t>life is</w:t>
      </w:r>
      <w:r w:rsidR="00CA3F92">
        <w:rPr>
          <w:rFonts w:ascii="Times New Roman" w:hAnsi="Times New Roman" w:cs="Times New Roman"/>
          <w:sz w:val="24"/>
          <w:szCs w:val="24"/>
        </w:rPr>
        <w:t xml:space="preserve"> for</w:t>
      </w:r>
      <w:r>
        <w:rPr>
          <w:rFonts w:ascii="Times New Roman" w:hAnsi="Times New Roman" w:cs="Times New Roman"/>
          <w:sz w:val="24"/>
          <w:szCs w:val="24"/>
        </w:rPr>
        <w:t xml:space="preserve"> food</w:t>
      </w:r>
      <w:r w:rsidR="00CA3F92">
        <w:rPr>
          <w:rFonts w:ascii="Times New Roman" w:hAnsi="Times New Roman" w:cs="Times New Roman"/>
          <w:sz w:val="24"/>
          <w:szCs w:val="24"/>
        </w:rPr>
        <w:t>,</w:t>
      </w:r>
      <w:r>
        <w:rPr>
          <w:rFonts w:ascii="Times New Roman" w:hAnsi="Times New Roman" w:cs="Times New Roman"/>
          <w:sz w:val="24"/>
          <w:szCs w:val="24"/>
        </w:rPr>
        <w:t xml:space="preserve"> the more affordable it will become</w:t>
      </w:r>
      <w:r w:rsidR="00CA3F92">
        <w:rPr>
          <w:rFonts w:ascii="Times New Roman" w:hAnsi="Times New Roman" w:cs="Times New Roman"/>
          <w:sz w:val="24"/>
          <w:szCs w:val="24"/>
        </w:rPr>
        <w:t>.</w:t>
      </w:r>
      <w:r>
        <w:rPr>
          <w:rFonts w:ascii="Times New Roman" w:hAnsi="Times New Roman" w:cs="Times New Roman"/>
          <w:sz w:val="24"/>
          <w:szCs w:val="24"/>
        </w:rPr>
        <w:t xml:space="preserve"> </w:t>
      </w:r>
      <w:r w:rsidR="00CA3F92">
        <w:rPr>
          <w:rFonts w:ascii="Times New Roman" w:hAnsi="Times New Roman" w:cs="Times New Roman"/>
          <w:sz w:val="24"/>
          <w:szCs w:val="24"/>
        </w:rPr>
        <w:t>Thus</w:t>
      </w:r>
      <w:r w:rsidR="004F560F">
        <w:rPr>
          <w:rFonts w:ascii="Times New Roman" w:hAnsi="Times New Roman" w:cs="Times New Roman"/>
          <w:sz w:val="24"/>
          <w:szCs w:val="24"/>
        </w:rPr>
        <w:t>, food</w:t>
      </w:r>
      <w:r>
        <w:rPr>
          <w:rFonts w:ascii="Times New Roman" w:hAnsi="Times New Roman" w:cs="Times New Roman"/>
          <w:sz w:val="24"/>
          <w:szCs w:val="24"/>
        </w:rPr>
        <w:t xml:space="preserve"> vendors will not </w:t>
      </w:r>
      <w:r w:rsidR="001D60B0">
        <w:rPr>
          <w:rFonts w:ascii="Times New Roman" w:hAnsi="Times New Roman" w:cs="Times New Roman"/>
          <w:sz w:val="24"/>
          <w:szCs w:val="24"/>
        </w:rPr>
        <w:t xml:space="preserve">dispose </w:t>
      </w:r>
      <w:r w:rsidR="004F560F">
        <w:rPr>
          <w:rFonts w:ascii="Times New Roman" w:hAnsi="Times New Roman" w:cs="Times New Roman"/>
          <w:sz w:val="24"/>
          <w:szCs w:val="24"/>
        </w:rPr>
        <w:t>of food</w:t>
      </w:r>
      <w:r w:rsidR="001D60B0">
        <w:rPr>
          <w:rFonts w:ascii="Times New Roman" w:hAnsi="Times New Roman" w:cs="Times New Roman"/>
          <w:sz w:val="24"/>
          <w:szCs w:val="24"/>
        </w:rPr>
        <w:t xml:space="preserve"> as much since </w:t>
      </w:r>
      <w:r>
        <w:rPr>
          <w:rFonts w:ascii="Times New Roman" w:hAnsi="Times New Roman" w:cs="Times New Roman"/>
          <w:sz w:val="24"/>
          <w:szCs w:val="24"/>
        </w:rPr>
        <w:t xml:space="preserve">their expiration </w:t>
      </w:r>
      <w:r w:rsidR="001D60B0">
        <w:rPr>
          <w:rFonts w:ascii="Times New Roman" w:hAnsi="Times New Roman" w:cs="Times New Roman"/>
          <w:sz w:val="24"/>
          <w:szCs w:val="24"/>
        </w:rPr>
        <w:t>dates</w:t>
      </w:r>
      <w:r w:rsidR="001D60B0">
        <w:rPr>
          <w:rFonts w:ascii="Times New Roman" w:hAnsi="Times New Roman" w:cs="Times New Roman"/>
          <w:sz w:val="24"/>
          <w:szCs w:val="24"/>
        </w:rPr>
        <w:t xml:space="preserve"> </w:t>
      </w:r>
      <w:r>
        <w:rPr>
          <w:rFonts w:ascii="Times New Roman" w:hAnsi="Times New Roman" w:cs="Times New Roman"/>
          <w:sz w:val="24"/>
          <w:szCs w:val="24"/>
        </w:rPr>
        <w:t>are increased by preservatives.</w:t>
      </w:r>
    </w:p>
    <w:p w:rsidR="004C528B" w:rsidRDefault="004C528B" w:rsidP="004C528B">
      <w:pPr>
        <w:pStyle w:val="NoSpacing"/>
        <w:rPr>
          <w:rFonts w:ascii="Times New Roman" w:hAnsi="Times New Roman" w:cs="Times New Roman"/>
          <w:sz w:val="24"/>
          <w:szCs w:val="24"/>
        </w:rPr>
      </w:pPr>
    </w:p>
    <w:p w:rsidR="004C528B" w:rsidRDefault="004C528B" w:rsidP="004C528B">
      <w:pPr>
        <w:pStyle w:val="NoSpacing"/>
        <w:jc w:val="center"/>
        <w:rPr>
          <w:rFonts w:ascii="Times New Roman" w:hAnsi="Times New Roman" w:cs="Times New Roman"/>
          <w:sz w:val="24"/>
          <w:szCs w:val="24"/>
        </w:rPr>
      </w:pPr>
      <w:r w:rsidRPr="00AA1EE4">
        <w:rPr>
          <w:rFonts w:ascii="Times New Roman" w:hAnsi="Times New Roman" w:cs="Times New Roman"/>
          <w:noProof/>
          <w:sz w:val="24"/>
          <w:szCs w:val="24"/>
        </w:rPr>
        <w:drawing>
          <wp:inline distT="0" distB="0" distL="0" distR="0">
            <wp:extent cx="5257800" cy="4137907"/>
            <wp:effectExtent l="19050" t="0" r="0" b="0"/>
            <wp:docPr id="1" name="Picture 1" descr="propionic acid.gif"/>
            <wp:cNvGraphicFramePr/>
            <a:graphic xmlns:a="http://schemas.openxmlformats.org/drawingml/2006/main">
              <a:graphicData uri="http://schemas.openxmlformats.org/drawingml/2006/picture">
                <pic:pic xmlns:pic="http://schemas.openxmlformats.org/drawingml/2006/picture">
                  <pic:nvPicPr>
                    <pic:cNvPr id="4" name="Content Placeholder 3" descr="propionic acid.gif"/>
                    <pic:cNvPicPr>
                      <a:picLocks noGrp="1" noChangeAspect="1"/>
                    </pic:cNvPicPr>
                  </pic:nvPicPr>
                  <pic:blipFill>
                    <a:blip r:embed="rId8" cstate="print"/>
                    <a:stretch>
                      <a:fillRect/>
                    </a:stretch>
                  </pic:blipFill>
                  <pic:spPr>
                    <a:xfrm>
                      <a:off x="0" y="0"/>
                      <a:ext cx="5257800" cy="4137907"/>
                    </a:xfrm>
                    <a:prstGeom prst="rect">
                      <a:avLst/>
                    </a:prstGeom>
                  </pic:spPr>
                </pic:pic>
              </a:graphicData>
            </a:graphic>
          </wp:inline>
        </w:drawing>
      </w:r>
    </w:p>
    <w:p w:rsidR="004C528B" w:rsidRDefault="004C528B" w:rsidP="004C528B">
      <w:pPr>
        <w:pStyle w:val="NoSpacing"/>
        <w:jc w:val="center"/>
        <w:rPr>
          <w:rFonts w:ascii="Times New Roman" w:hAnsi="Times New Roman" w:cs="Times New Roman"/>
          <w:sz w:val="24"/>
          <w:szCs w:val="24"/>
        </w:rPr>
      </w:pPr>
      <w:r w:rsidRPr="001625D7">
        <w:rPr>
          <w:rFonts w:ascii="Times New Roman" w:hAnsi="Times New Roman" w:cs="Times New Roman"/>
          <w:sz w:val="24"/>
          <w:szCs w:val="24"/>
          <w:highlight w:val="yellow"/>
        </w:rPr>
        <w:t>Figure ???:</w:t>
      </w:r>
      <w:r>
        <w:rPr>
          <w:rFonts w:ascii="Times New Roman" w:hAnsi="Times New Roman" w:cs="Times New Roman"/>
          <w:sz w:val="24"/>
          <w:szCs w:val="24"/>
        </w:rPr>
        <w:t xml:space="preserve"> World Demand of Propionic Acid</w:t>
      </w:r>
    </w:p>
    <w:p w:rsidR="004C528B" w:rsidRDefault="004C528B" w:rsidP="004C528B">
      <w:pPr>
        <w:pStyle w:val="NoSpacing"/>
        <w:jc w:val="center"/>
        <w:rPr>
          <w:rFonts w:ascii="Times New Roman" w:hAnsi="Times New Roman" w:cs="Times New Roman"/>
          <w:sz w:val="24"/>
          <w:szCs w:val="24"/>
        </w:rPr>
      </w:pPr>
    </w:p>
    <w:p w:rsidR="004C528B" w:rsidRDefault="004C528B" w:rsidP="001D60B0">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In the above figure</w:t>
      </w:r>
      <w:r w:rsidR="001D60B0">
        <w:rPr>
          <w:rFonts w:ascii="Times New Roman" w:hAnsi="Times New Roman" w:cs="Times New Roman"/>
          <w:sz w:val="24"/>
          <w:szCs w:val="24"/>
        </w:rPr>
        <w:t>,</w:t>
      </w:r>
      <w:r>
        <w:rPr>
          <w:rFonts w:ascii="Times New Roman" w:hAnsi="Times New Roman" w:cs="Times New Roman"/>
          <w:sz w:val="24"/>
          <w:szCs w:val="24"/>
        </w:rPr>
        <w:t xml:space="preserve"> it can be seen that the United States is the second largest user of Propionic acid coming in second to Western Europe. As Western Europe is a region</w:t>
      </w:r>
      <w:r w:rsidR="001D60B0">
        <w:rPr>
          <w:rFonts w:ascii="Times New Roman" w:hAnsi="Times New Roman" w:cs="Times New Roman"/>
          <w:sz w:val="24"/>
          <w:szCs w:val="24"/>
        </w:rPr>
        <w:t>,</w:t>
      </w:r>
      <w:r>
        <w:rPr>
          <w:rFonts w:ascii="Times New Roman" w:hAnsi="Times New Roman" w:cs="Times New Roman"/>
          <w:sz w:val="24"/>
          <w:szCs w:val="24"/>
        </w:rPr>
        <w:t xml:space="preserve"> it can be inferred that the United States is the nation with the largest usage of Propionic acid. This is encouraging to team Echo </w:t>
      </w:r>
      <w:r w:rsidR="001D60B0">
        <w:rPr>
          <w:rFonts w:ascii="Times New Roman" w:hAnsi="Times New Roman" w:cs="Times New Roman"/>
          <w:sz w:val="24"/>
          <w:szCs w:val="24"/>
        </w:rPr>
        <w:t>and</w:t>
      </w:r>
      <w:r>
        <w:rPr>
          <w:rFonts w:ascii="Times New Roman" w:hAnsi="Times New Roman" w:cs="Times New Roman"/>
          <w:sz w:val="24"/>
          <w:szCs w:val="24"/>
        </w:rPr>
        <w:t xml:space="preserve"> can be reasoned that the U.S. is using so much Propionic acid that there must be a sizable demand for the product.</w:t>
      </w:r>
    </w:p>
    <w:p w:rsidR="004C528B" w:rsidRDefault="004C528B" w:rsidP="004C528B">
      <w:pPr>
        <w:pStyle w:val="NoSpacing"/>
        <w:ind w:firstLine="720"/>
        <w:rPr>
          <w:rFonts w:ascii="Times New Roman" w:hAnsi="Times New Roman" w:cs="Times New Roman"/>
          <w:sz w:val="24"/>
          <w:szCs w:val="24"/>
        </w:rPr>
      </w:pPr>
    </w:p>
    <w:p w:rsidR="004C528B" w:rsidRDefault="004C528B" w:rsidP="004C528B">
      <w:pPr>
        <w:pStyle w:val="NoSpacing"/>
        <w:jc w:val="center"/>
        <w:rPr>
          <w:rFonts w:ascii="Times New Roman" w:hAnsi="Times New Roman" w:cs="Times New Roman"/>
          <w:sz w:val="24"/>
          <w:szCs w:val="24"/>
        </w:rPr>
      </w:pPr>
      <w:r w:rsidRPr="00AA1EE4">
        <w:rPr>
          <w:rFonts w:ascii="Times New Roman" w:hAnsi="Times New Roman" w:cs="Times New Roman"/>
          <w:noProof/>
          <w:sz w:val="24"/>
          <w:szCs w:val="24"/>
        </w:rPr>
        <w:lastRenderedPageBreak/>
        <w:drawing>
          <wp:inline distT="0" distB="0" distL="0" distR="0">
            <wp:extent cx="5943600" cy="316992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C528B" w:rsidRDefault="004C528B" w:rsidP="004C528B">
      <w:pPr>
        <w:pStyle w:val="NoSpacing"/>
        <w:jc w:val="center"/>
        <w:rPr>
          <w:rFonts w:ascii="Times New Roman" w:hAnsi="Times New Roman" w:cs="Times New Roman"/>
          <w:sz w:val="24"/>
          <w:szCs w:val="24"/>
        </w:rPr>
      </w:pPr>
      <w:r w:rsidRPr="001D60B0">
        <w:rPr>
          <w:rFonts w:ascii="Times New Roman" w:hAnsi="Times New Roman" w:cs="Times New Roman"/>
          <w:sz w:val="24"/>
          <w:szCs w:val="24"/>
          <w:highlight w:val="yellow"/>
        </w:rPr>
        <w:t>Figure ???</w:t>
      </w:r>
      <w:r>
        <w:rPr>
          <w:rFonts w:ascii="Times New Roman" w:hAnsi="Times New Roman" w:cs="Times New Roman"/>
          <w:sz w:val="24"/>
          <w:szCs w:val="24"/>
        </w:rPr>
        <w:t xml:space="preserve"> Price of Propionic Acid over the past decade</w:t>
      </w:r>
    </w:p>
    <w:p w:rsidR="004C528B" w:rsidRDefault="004C528B" w:rsidP="004C528B">
      <w:pPr>
        <w:pStyle w:val="NoSpacing"/>
        <w:rPr>
          <w:rFonts w:ascii="Times New Roman" w:hAnsi="Times New Roman" w:cs="Times New Roman"/>
          <w:sz w:val="24"/>
          <w:szCs w:val="24"/>
        </w:rPr>
      </w:pPr>
    </w:p>
    <w:p w:rsidR="004C528B" w:rsidRDefault="004C528B" w:rsidP="002E5882">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As can be seen in the above figure the price of Propionic acid has been steadily increasing over the past decade </w:t>
      </w:r>
      <w:r w:rsidR="001D60B0">
        <w:rPr>
          <w:rFonts w:ascii="Times New Roman" w:hAnsi="Times New Roman" w:cs="Times New Roman"/>
          <w:sz w:val="24"/>
          <w:szCs w:val="24"/>
        </w:rPr>
        <w:t xml:space="preserve">and </w:t>
      </w:r>
      <w:r>
        <w:rPr>
          <w:rFonts w:ascii="Times New Roman" w:hAnsi="Times New Roman" w:cs="Times New Roman"/>
          <w:sz w:val="24"/>
          <w:szCs w:val="24"/>
        </w:rPr>
        <w:t xml:space="preserve">approximately doubling. This reinforces the idea that there is a great demand for Propionic acid.  After all, with the </w:t>
      </w:r>
      <w:r w:rsidR="001D60B0">
        <w:rPr>
          <w:rFonts w:ascii="Times New Roman" w:hAnsi="Times New Roman" w:cs="Times New Roman"/>
          <w:sz w:val="24"/>
          <w:szCs w:val="24"/>
        </w:rPr>
        <w:t xml:space="preserve">constantly </w:t>
      </w:r>
      <w:r>
        <w:rPr>
          <w:rFonts w:ascii="Times New Roman" w:hAnsi="Times New Roman" w:cs="Times New Roman"/>
          <w:sz w:val="24"/>
          <w:szCs w:val="24"/>
        </w:rPr>
        <w:t>increasing price and the amount of Propionic acid used</w:t>
      </w:r>
      <w:r w:rsidR="001D60B0">
        <w:rPr>
          <w:rFonts w:ascii="Times New Roman" w:hAnsi="Times New Roman" w:cs="Times New Roman"/>
          <w:sz w:val="24"/>
          <w:szCs w:val="24"/>
        </w:rPr>
        <w:t>,</w:t>
      </w:r>
      <w:r>
        <w:rPr>
          <w:rFonts w:ascii="Times New Roman" w:hAnsi="Times New Roman" w:cs="Times New Roman"/>
          <w:sz w:val="24"/>
          <w:szCs w:val="24"/>
        </w:rPr>
        <w:t xml:space="preserve"> it can be inferred that it is very important and necessary. This</w:t>
      </w:r>
      <w:r w:rsidR="001625D7">
        <w:rPr>
          <w:rFonts w:ascii="Times New Roman" w:hAnsi="Times New Roman" w:cs="Times New Roman"/>
          <w:sz w:val="24"/>
          <w:szCs w:val="24"/>
        </w:rPr>
        <w:t xml:space="preserve"> information proves that there</w:t>
      </w:r>
      <w:r>
        <w:rPr>
          <w:rFonts w:ascii="Times New Roman" w:hAnsi="Times New Roman" w:cs="Times New Roman"/>
          <w:sz w:val="24"/>
          <w:szCs w:val="24"/>
        </w:rPr>
        <w:t xml:space="preserve"> </w:t>
      </w:r>
      <w:r w:rsidR="004F560F">
        <w:rPr>
          <w:rFonts w:ascii="Times New Roman" w:hAnsi="Times New Roman" w:cs="Times New Roman"/>
          <w:sz w:val="24"/>
          <w:szCs w:val="24"/>
        </w:rPr>
        <w:t>is a</w:t>
      </w:r>
      <w:r w:rsidR="001625D7">
        <w:rPr>
          <w:rFonts w:ascii="Times New Roman" w:hAnsi="Times New Roman" w:cs="Times New Roman"/>
          <w:sz w:val="24"/>
          <w:szCs w:val="24"/>
        </w:rPr>
        <w:t xml:space="preserve"> </w:t>
      </w:r>
      <w:r>
        <w:rPr>
          <w:rFonts w:ascii="Times New Roman" w:hAnsi="Times New Roman" w:cs="Times New Roman"/>
          <w:sz w:val="24"/>
          <w:szCs w:val="24"/>
        </w:rPr>
        <w:t xml:space="preserve">wide range of uses </w:t>
      </w:r>
      <w:r w:rsidR="001625D7">
        <w:rPr>
          <w:rFonts w:ascii="Times New Roman" w:hAnsi="Times New Roman" w:cs="Times New Roman"/>
          <w:sz w:val="24"/>
          <w:szCs w:val="24"/>
        </w:rPr>
        <w:t>for</w:t>
      </w:r>
      <w:r w:rsidR="001625D7">
        <w:rPr>
          <w:rFonts w:ascii="Times New Roman" w:hAnsi="Times New Roman" w:cs="Times New Roman"/>
          <w:sz w:val="24"/>
          <w:szCs w:val="24"/>
        </w:rPr>
        <w:t xml:space="preserve"> </w:t>
      </w:r>
      <w:r>
        <w:rPr>
          <w:rFonts w:ascii="Times New Roman" w:hAnsi="Times New Roman" w:cs="Times New Roman"/>
          <w:sz w:val="24"/>
          <w:szCs w:val="24"/>
        </w:rPr>
        <w:t xml:space="preserve">Propionic acid. The relevance of establishing that there is a great demand for Propionic acid in this country is to determine the longevity of the project and whether or not it will pay out. The life of this project should be quite long as the demand for Propionic acid is not decreasing and is projected to rise over the next few years. </w:t>
      </w:r>
      <w:r w:rsidR="002E5882">
        <w:rPr>
          <w:rFonts w:ascii="Times New Roman" w:hAnsi="Times New Roman" w:cs="Times New Roman"/>
          <w:sz w:val="24"/>
          <w:szCs w:val="24"/>
        </w:rPr>
        <w:t>Since</w:t>
      </w:r>
      <w:r w:rsidR="002E5882">
        <w:rPr>
          <w:rFonts w:ascii="Times New Roman" w:hAnsi="Times New Roman" w:cs="Times New Roman"/>
          <w:sz w:val="24"/>
          <w:szCs w:val="24"/>
        </w:rPr>
        <w:t xml:space="preserve"> </w:t>
      </w:r>
      <w:r>
        <w:rPr>
          <w:rFonts w:ascii="Times New Roman" w:hAnsi="Times New Roman" w:cs="Times New Roman"/>
          <w:sz w:val="24"/>
          <w:szCs w:val="24"/>
        </w:rPr>
        <w:t xml:space="preserve">team Echo intends to target its sales towards food companies and the demand for food is always around without question, </w:t>
      </w:r>
      <w:r w:rsidR="002E5882">
        <w:rPr>
          <w:rFonts w:ascii="Times New Roman" w:hAnsi="Times New Roman" w:cs="Times New Roman"/>
          <w:sz w:val="24"/>
          <w:szCs w:val="24"/>
        </w:rPr>
        <w:t>we</w:t>
      </w:r>
      <w:r>
        <w:rPr>
          <w:rFonts w:ascii="Times New Roman" w:hAnsi="Times New Roman" w:cs="Times New Roman"/>
          <w:sz w:val="24"/>
          <w:szCs w:val="24"/>
        </w:rPr>
        <w:t xml:space="preserve"> feel that this project will be profitable and long lasting.</w:t>
      </w:r>
    </w:p>
    <w:p w:rsidR="004C528B" w:rsidRPr="004C528B" w:rsidRDefault="004C528B" w:rsidP="004C528B">
      <w:pPr>
        <w:pStyle w:val="NoSpacing"/>
        <w:rPr>
          <w:rFonts w:ascii="Times New Roman" w:hAnsi="Times New Roman" w:cs="Times New Roman"/>
          <w:sz w:val="24"/>
          <w:szCs w:val="24"/>
        </w:rPr>
      </w:pPr>
    </w:p>
    <w:tbl>
      <w:tblPr>
        <w:tblStyle w:val="TableGrid"/>
        <w:tblW w:w="0" w:type="auto"/>
        <w:tblLook w:val="04A0"/>
      </w:tblPr>
      <w:tblGrid>
        <w:gridCol w:w="3378"/>
        <w:gridCol w:w="3275"/>
        <w:gridCol w:w="2923"/>
      </w:tblGrid>
      <w:tr w:rsidR="004C528B" w:rsidTr="00DE34DC">
        <w:tc>
          <w:tcPr>
            <w:tcW w:w="3378"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Component</w:t>
            </w:r>
          </w:p>
        </w:tc>
        <w:tc>
          <w:tcPr>
            <w:tcW w:w="3275"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Price per year</w:t>
            </w:r>
          </w:p>
        </w:tc>
        <w:tc>
          <w:tcPr>
            <w:tcW w:w="2923"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Source</w:t>
            </w:r>
          </w:p>
        </w:tc>
      </w:tr>
      <w:tr w:rsidR="004C528B" w:rsidTr="00DE34DC">
        <w:tc>
          <w:tcPr>
            <w:tcW w:w="3378"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Ethylene</w:t>
            </w:r>
          </w:p>
        </w:tc>
        <w:tc>
          <w:tcPr>
            <w:tcW w:w="3275" w:type="dxa"/>
          </w:tcPr>
          <w:p w:rsidR="004C528B" w:rsidRDefault="004C528B" w:rsidP="004C528B">
            <w:pPr>
              <w:pStyle w:val="NoSpacing"/>
              <w:rPr>
                <w:rFonts w:ascii="Times New Roman" w:hAnsi="Times New Roman" w:cs="Times New Roman"/>
                <w:sz w:val="24"/>
                <w:szCs w:val="24"/>
              </w:rPr>
            </w:pPr>
            <w:r>
              <w:rPr>
                <w:rFonts w:ascii="Times New Roman" w:hAnsi="Times New Roman" w:cs="Times New Roman"/>
                <w:sz w:val="24"/>
                <w:szCs w:val="24"/>
              </w:rPr>
              <w:t>$ 14.7 million</w:t>
            </w:r>
          </w:p>
        </w:tc>
        <w:tc>
          <w:tcPr>
            <w:tcW w:w="2923"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Isis</w:t>
            </w:r>
          </w:p>
        </w:tc>
      </w:tr>
      <w:tr w:rsidR="004C528B" w:rsidTr="00DE34DC">
        <w:tc>
          <w:tcPr>
            <w:tcW w:w="3378"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Syngas</w:t>
            </w:r>
          </w:p>
        </w:tc>
        <w:tc>
          <w:tcPr>
            <w:tcW w:w="3275" w:type="dxa"/>
          </w:tcPr>
          <w:p w:rsidR="004C528B" w:rsidRDefault="004C528B" w:rsidP="00000FC0">
            <w:pPr>
              <w:pStyle w:val="NoSpacing"/>
              <w:rPr>
                <w:rFonts w:ascii="Times New Roman" w:hAnsi="Times New Roman" w:cs="Times New Roman"/>
                <w:sz w:val="24"/>
                <w:szCs w:val="24"/>
              </w:rPr>
            </w:pPr>
            <w:r>
              <w:rPr>
                <w:rFonts w:ascii="Times New Roman" w:hAnsi="Times New Roman" w:cs="Times New Roman"/>
                <w:sz w:val="24"/>
                <w:szCs w:val="24"/>
              </w:rPr>
              <w:t>$</w:t>
            </w:r>
            <w:r w:rsidR="00000FC0">
              <w:rPr>
                <w:rFonts w:ascii="Times New Roman" w:hAnsi="Times New Roman" w:cs="Times New Roman"/>
                <w:sz w:val="24"/>
                <w:szCs w:val="24"/>
              </w:rPr>
              <w:t>5 million</w:t>
            </w:r>
          </w:p>
        </w:tc>
        <w:tc>
          <w:tcPr>
            <w:tcW w:w="2923" w:type="dxa"/>
          </w:tcPr>
          <w:p w:rsidR="004C528B" w:rsidRDefault="00000FC0" w:rsidP="00DE34DC">
            <w:pPr>
              <w:pStyle w:val="NoSpacing"/>
              <w:rPr>
                <w:rFonts w:ascii="Times New Roman" w:hAnsi="Times New Roman" w:cs="Times New Roman"/>
                <w:sz w:val="24"/>
                <w:szCs w:val="24"/>
              </w:rPr>
            </w:pPr>
            <w:r>
              <w:rPr>
                <w:rFonts w:ascii="Times New Roman" w:hAnsi="Times New Roman" w:cs="Times New Roman"/>
                <w:sz w:val="24"/>
                <w:szCs w:val="24"/>
              </w:rPr>
              <w:t>Foxtrot</w:t>
            </w:r>
          </w:p>
        </w:tc>
      </w:tr>
      <w:tr w:rsidR="004C528B" w:rsidTr="00DE34DC">
        <w:tc>
          <w:tcPr>
            <w:tcW w:w="3378"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Cooling Water</w:t>
            </w:r>
          </w:p>
        </w:tc>
        <w:tc>
          <w:tcPr>
            <w:tcW w:w="3275" w:type="dxa"/>
          </w:tcPr>
          <w:p w:rsidR="004C528B" w:rsidRDefault="004C528B" w:rsidP="00000FC0">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000FC0">
              <w:rPr>
                <w:rFonts w:ascii="Times New Roman" w:hAnsi="Times New Roman" w:cs="Times New Roman"/>
                <w:sz w:val="24"/>
                <w:szCs w:val="24"/>
              </w:rPr>
              <w:t>18</w:t>
            </w:r>
            <w:r>
              <w:rPr>
                <w:rFonts w:ascii="Times New Roman" w:hAnsi="Times New Roman" w:cs="Times New Roman"/>
                <w:sz w:val="24"/>
                <w:szCs w:val="24"/>
              </w:rPr>
              <w:t>,000</w:t>
            </w:r>
          </w:p>
        </w:tc>
        <w:tc>
          <w:tcPr>
            <w:tcW w:w="2923"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Aspen</w:t>
            </w:r>
          </w:p>
        </w:tc>
      </w:tr>
      <w:tr w:rsidR="004C528B" w:rsidTr="00DE34DC">
        <w:tc>
          <w:tcPr>
            <w:tcW w:w="3378"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Catalyst price</w:t>
            </w:r>
          </w:p>
        </w:tc>
        <w:tc>
          <w:tcPr>
            <w:tcW w:w="3275" w:type="dxa"/>
          </w:tcPr>
          <w:p w:rsidR="004C528B" w:rsidRDefault="004C528B" w:rsidP="00DE34DC">
            <w:pPr>
              <w:pStyle w:val="NoSpacing"/>
              <w:rPr>
                <w:rFonts w:ascii="Times New Roman" w:hAnsi="Times New Roman" w:cs="Times New Roman"/>
                <w:sz w:val="24"/>
                <w:szCs w:val="24"/>
              </w:rPr>
            </w:pPr>
          </w:p>
        </w:tc>
        <w:tc>
          <w:tcPr>
            <w:tcW w:w="2923" w:type="dxa"/>
          </w:tcPr>
          <w:p w:rsidR="004C528B" w:rsidRDefault="004C528B" w:rsidP="00DE34DC">
            <w:pPr>
              <w:pStyle w:val="NoSpacing"/>
              <w:rPr>
                <w:rFonts w:ascii="Times New Roman" w:hAnsi="Times New Roman" w:cs="Times New Roman"/>
                <w:sz w:val="24"/>
                <w:szCs w:val="24"/>
              </w:rPr>
            </w:pPr>
          </w:p>
        </w:tc>
      </w:tr>
      <w:tr w:rsidR="004C528B" w:rsidTr="00DE34DC">
        <w:tc>
          <w:tcPr>
            <w:tcW w:w="3378"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lastRenderedPageBreak/>
              <w:t>Project Capital Cost</w:t>
            </w:r>
          </w:p>
        </w:tc>
        <w:tc>
          <w:tcPr>
            <w:tcW w:w="3275" w:type="dxa"/>
          </w:tcPr>
          <w:p w:rsidR="004C528B" w:rsidRDefault="004C528B" w:rsidP="00000FC0">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000FC0">
              <w:rPr>
                <w:rFonts w:ascii="Times New Roman" w:hAnsi="Times New Roman" w:cs="Times New Roman"/>
                <w:sz w:val="24"/>
                <w:szCs w:val="24"/>
              </w:rPr>
              <w:t>62</w:t>
            </w:r>
            <w:r>
              <w:rPr>
                <w:rFonts w:ascii="Times New Roman" w:hAnsi="Times New Roman" w:cs="Times New Roman"/>
                <w:sz w:val="24"/>
                <w:szCs w:val="24"/>
              </w:rPr>
              <w:t xml:space="preserve"> million</w:t>
            </w:r>
          </w:p>
        </w:tc>
        <w:tc>
          <w:tcPr>
            <w:tcW w:w="2923"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Aspen</w:t>
            </w:r>
          </w:p>
        </w:tc>
      </w:tr>
      <w:tr w:rsidR="004C528B" w:rsidTr="00DE34DC">
        <w:tc>
          <w:tcPr>
            <w:tcW w:w="3378"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Estimated Operating Cost</w:t>
            </w:r>
          </w:p>
        </w:tc>
        <w:tc>
          <w:tcPr>
            <w:tcW w:w="3275" w:type="dxa"/>
          </w:tcPr>
          <w:p w:rsidR="004C528B" w:rsidRDefault="004C528B" w:rsidP="00000FC0">
            <w:pPr>
              <w:pStyle w:val="NoSpacing"/>
              <w:rPr>
                <w:rFonts w:ascii="Times New Roman" w:hAnsi="Times New Roman" w:cs="Times New Roman"/>
                <w:sz w:val="24"/>
                <w:szCs w:val="24"/>
              </w:rPr>
            </w:pPr>
            <w:r>
              <w:rPr>
                <w:rFonts w:ascii="Times New Roman" w:hAnsi="Times New Roman" w:cs="Times New Roman"/>
                <w:sz w:val="24"/>
                <w:szCs w:val="24"/>
              </w:rPr>
              <w:t>$</w:t>
            </w:r>
            <w:r w:rsidR="00000FC0">
              <w:rPr>
                <w:rFonts w:ascii="Times New Roman" w:hAnsi="Times New Roman" w:cs="Times New Roman"/>
                <w:sz w:val="24"/>
                <w:szCs w:val="24"/>
              </w:rPr>
              <w:t>11</w:t>
            </w:r>
            <w:r>
              <w:rPr>
                <w:rFonts w:ascii="Times New Roman" w:hAnsi="Times New Roman" w:cs="Times New Roman"/>
                <w:sz w:val="24"/>
                <w:szCs w:val="24"/>
              </w:rPr>
              <w:t xml:space="preserve"> million</w:t>
            </w:r>
          </w:p>
        </w:tc>
        <w:tc>
          <w:tcPr>
            <w:tcW w:w="2923"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Aspen</w:t>
            </w:r>
          </w:p>
        </w:tc>
      </w:tr>
      <w:tr w:rsidR="004C528B" w:rsidTr="00DE34DC">
        <w:tc>
          <w:tcPr>
            <w:tcW w:w="3378" w:type="dxa"/>
          </w:tcPr>
          <w:p w:rsidR="004C528B" w:rsidRDefault="004C528B" w:rsidP="00DE34DC">
            <w:pPr>
              <w:pStyle w:val="NoSpacing"/>
              <w:rPr>
                <w:rFonts w:ascii="Times New Roman" w:hAnsi="Times New Roman" w:cs="Times New Roman"/>
                <w:sz w:val="24"/>
                <w:szCs w:val="24"/>
              </w:rPr>
            </w:pPr>
          </w:p>
        </w:tc>
        <w:tc>
          <w:tcPr>
            <w:tcW w:w="3275" w:type="dxa"/>
          </w:tcPr>
          <w:p w:rsidR="004C528B" w:rsidRDefault="004C528B" w:rsidP="00DE34DC">
            <w:pPr>
              <w:pStyle w:val="NoSpacing"/>
              <w:rPr>
                <w:rFonts w:ascii="Times New Roman" w:hAnsi="Times New Roman" w:cs="Times New Roman"/>
                <w:sz w:val="24"/>
                <w:szCs w:val="24"/>
              </w:rPr>
            </w:pPr>
          </w:p>
        </w:tc>
        <w:tc>
          <w:tcPr>
            <w:tcW w:w="2923" w:type="dxa"/>
          </w:tcPr>
          <w:p w:rsidR="004C528B" w:rsidRDefault="004C528B" w:rsidP="00DE34DC">
            <w:pPr>
              <w:pStyle w:val="NoSpacing"/>
              <w:rPr>
                <w:rFonts w:ascii="Times New Roman" w:hAnsi="Times New Roman" w:cs="Times New Roman"/>
                <w:sz w:val="24"/>
                <w:szCs w:val="24"/>
              </w:rPr>
            </w:pPr>
          </w:p>
        </w:tc>
      </w:tr>
      <w:tr w:rsidR="004C528B" w:rsidTr="00DE34DC">
        <w:tc>
          <w:tcPr>
            <w:tcW w:w="3378" w:type="dxa"/>
          </w:tcPr>
          <w:p w:rsidR="004C528B" w:rsidRDefault="004C528B" w:rsidP="00DE34DC">
            <w:pPr>
              <w:pStyle w:val="NoSpacing"/>
              <w:rPr>
                <w:rFonts w:ascii="Times New Roman" w:hAnsi="Times New Roman" w:cs="Times New Roman"/>
                <w:sz w:val="24"/>
                <w:szCs w:val="24"/>
              </w:rPr>
            </w:pPr>
          </w:p>
        </w:tc>
        <w:tc>
          <w:tcPr>
            <w:tcW w:w="3275" w:type="dxa"/>
          </w:tcPr>
          <w:p w:rsidR="004C528B" w:rsidRDefault="004C528B" w:rsidP="00DE34DC">
            <w:pPr>
              <w:pStyle w:val="NoSpacing"/>
              <w:rPr>
                <w:rFonts w:ascii="Times New Roman" w:hAnsi="Times New Roman" w:cs="Times New Roman"/>
                <w:sz w:val="24"/>
                <w:szCs w:val="24"/>
              </w:rPr>
            </w:pPr>
          </w:p>
        </w:tc>
        <w:tc>
          <w:tcPr>
            <w:tcW w:w="2923" w:type="dxa"/>
          </w:tcPr>
          <w:p w:rsidR="004C528B" w:rsidRDefault="004C528B" w:rsidP="00DE34DC">
            <w:pPr>
              <w:pStyle w:val="NoSpacing"/>
              <w:rPr>
                <w:rFonts w:ascii="Times New Roman" w:hAnsi="Times New Roman" w:cs="Times New Roman"/>
                <w:sz w:val="24"/>
                <w:szCs w:val="24"/>
              </w:rPr>
            </w:pPr>
          </w:p>
        </w:tc>
      </w:tr>
    </w:tbl>
    <w:p w:rsidR="004C528B" w:rsidRDefault="004C528B" w:rsidP="004C528B">
      <w:pPr>
        <w:pStyle w:val="NoSpacing"/>
        <w:jc w:val="center"/>
        <w:rPr>
          <w:rFonts w:ascii="Times New Roman" w:hAnsi="Times New Roman" w:cs="Times New Roman"/>
          <w:sz w:val="24"/>
          <w:szCs w:val="24"/>
        </w:rPr>
      </w:pPr>
      <w:r w:rsidRPr="002E5882">
        <w:rPr>
          <w:rFonts w:ascii="Times New Roman" w:hAnsi="Times New Roman" w:cs="Times New Roman"/>
          <w:sz w:val="24"/>
          <w:szCs w:val="24"/>
          <w:highlight w:val="yellow"/>
        </w:rPr>
        <w:t>Table ???:</w:t>
      </w:r>
      <w:r>
        <w:rPr>
          <w:rFonts w:ascii="Times New Roman" w:hAnsi="Times New Roman" w:cs="Times New Roman"/>
          <w:sz w:val="24"/>
          <w:szCs w:val="24"/>
        </w:rPr>
        <w:t xml:space="preserve"> List of Costing Material</w:t>
      </w:r>
    </w:p>
    <w:p w:rsidR="004C528B" w:rsidRDefault="004C528B" w:rsidP="004C528B">
      <w:pPr>
        <w:pStyle w:val="NoSpacing"/>
        <w:ind w:left="1350"/>
        <w:rPr>
          <w:rFonts w:ascii="Times New Roman" w:hAnsi="Times New Roman" w:cs="Times New Roman"/>
          <w:sz w:val="24"/>
          <w:szCs w:val="24"/>
        </w:rPr>
      </w:pPr>
    </w:p>
    <w:p w:rsidR="004C528B" w:rsidRPr="00927120" w:rsidRDefault="004C528B" w:rsidP="002E5882">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If all 33,000 tons of Propionic acid is sold each year then the process will </w:t>
      </w:r>
      <w:r w:rsidR="002E5882">
        <w:rPr>
          <w:rFonts w:ascii="Times New Roman" w:hAnsi="Times New Roman" w:cs="Times New Roman"/>
          <w:sz w:val="24"/>
          <w:szCs w:val="24"/>
        </w:rPr>
        <w:t xml:space="preserve">have a </w:t>
      </w:r>
      <w:r>
        <w:rPr>
          <w:rFonts w:ascii="Times New Roman" w:hAnsi="Times New Roman" w:cs="Times New Roman"/>
          <w:sz w:val="24"/>
          <w:szCs w:val="24"/>
        </w:rPr>
        <w:t>gross</w:t>
      </w:r>
      <w:r w:rsidR="002E5882">
        <w:rPr>
          <w:rFonts w:ascii="Times New Roman" w:hAnsi="Times New Roman" w:cs="Times New Roman"/>
          <w:sz w:val="24"/>
          <w:szCs w:val="24"/>
        </w:rPr>
        <w:t xml:space="preserve"> price of</w:t>
      </w:r>
      <w:r>
        <w:rPr>
          <w:rFonts w:ascii="Times New Roman" w:hAnsi="Times New Roman" w:cs="Times New Roman"/>
          <w:sz w:val="24"/>
          <w:szCs w:val="24"/>
        </w:rPr>
        <w:t xml:space="preserve"> approximately $ 29 million per year. This yearly gross price</w:t>
      </w:r>
      <w:r w:rsidR="002E5882">
        <w:rPr>
          <w:rFonts w:ascii="Times New Roman" w:hAnsi="Times New Roman" w:cs="Times New Roman"/>
          <w:sz w:val="24"/>
          <w:szCs w:val="24"/>
        </w:rPr>
        <w:t xml:space="preserve"> and</w:t>
      </w:r>
      <w:r>
        <w:rPr>
          <w:rFonts w:ascii="Times New Roman" w:hAnsi="Times New Roman" w:cs="Times New Roman"/>
          <w:sz w:val="24"/>
          <w:szCs w:val="24"/>
        </w:rPr>
        <w:t xml:space="preserve"> in conjunction with all of the costs that will be incurred are used to establish a breakeven point. The sooner the breakeven point occurs</w:t>
      </w:r>
      <w:r w:rsidR="002E5882">
        <w:rPr>
          <w:rFonts w:ascii="Times New Roman" w:hAnsi="Times New Roman" w:cs="Times New Roman"/>
          <w:sz w:val="24"/>
          <w:szCs w:val="24"/>
        </w:rPr>
        <w:t>,</w:t>
      </w:r>
      <w:r>
        <w:rPr>
          <w:rFonts w:ascii="Times New Roman" w:hAnsi="Times New Roman" w:cs="Times New Roman"/>
          <w:sz w:val="24"/>
          <w:szCs w:val="24"/>
        </w:rPr>
        <w:t xml:space="preserve"> the sooner the process will start </w:t>
      </w:r>
      <w:r w:rsidR="002E5882">
        <w:rPr>
          <w:rFonts w:ascii="Times New Roman" w:hAnsi="Times New Roman" w:cs="Times New Roman"/>
          <w:sz w:val="24"/>
          <w:szCs w:val="24"/>
        </w:rPr>
        <w:t>generating profit</w:t>
      </w:r>
      <w:r>
        <w:rPr>
          <w:rFonts w:ascii="Times New Roman" w:hAnsi="Times New Roman" w:cs="Times New Roman"/>
          <w:sz w:val="24"/>
          <w:szCs w:val="24"/>
        </w:rPr>
        <w:t>.</w:t>
      </w:r>
    </w:p>
    <w:p w:rsidR="004C528B" w:rsidRPr="004C528B" w:rsidRDefault="004C528B" w:rsidP="004C528B">
      <w:pPr>
        <w:rPr>
          <w:rFonts w:ascii="Times New Roman" w:hAnsi="Times New Roman" w:cs="Times New Roman"/>
        </w:rPr>
      </w:pPr>
    </w:p>
    <w:p w:rsidR="00DB6EDB" w:rsidRDefault="00636B5A" w:rsidP="00DB6EDB">
      <w:pPr>
        <w:pStyle w:val="ListParagraph"/>
        <w:numPr>
          <w:ilvl w:val="0"/>
          <w:numId w:val="7"/>
        </w:numPr>
        <w:spacing w:line="480" w:lineRule="auto"/>
        <w:rPr>
          <w:rFonts w:ascii="Times New Roman" w:hAnsi="Times New Roman" w:cs="Times New Roman"/>
        </w:rPr>
      </w:pPr>
      <w:r w:rsidRPr="00363529">
        <w:rPr>
          <w:rFonts w:ascii="Times New Roman" w:hAnsi="Times New Roman" w:cs="Times New Roman"/>
        </w:rPr>
        <w:t>Utilities</w:t>
      </w:r>
    </w:p>
    <w:p w:rsidR="00DB6EDB" w:rsidRPr="002E5882" w:rsidRDefault="004F560F" w:rsidP="00376A7C">
      <w:pPr>
        <w:spacing w:line="480" w:lineRule="auto"/>
        <w:ind w:firstLine="720"/>
        <w:rPr>
          <w:rFonts w:ascii="Times New Roman" w:hAnsi="Times New Roman" w:cs="Times New Roman"/>
          <w:sz w:val="24"/>
          <w:szCs w:val="24"/>
        </w:rPr>
      </w:pPr>
      <w:r w:rsidRPr="002E5882">
        <w:rPr>
          <w:rFonts w:ascii="Times New Roman" w:hAnsi="Times New Roman" w:cs="Times New Roman"/>
          <w:sz w:val="24"/>
          <w:szCs w:val="24"/>
        </w:rPr>
        <w:t xml:space="preserve">The plant will require around ten </w:t>
      </w:r>
      <w:r>
        <w:rPr>
          <w:rFonts w:ascii="Times New Roman" w:hAnsi="Times New Roman" w:cs="Times New Roman"/>
          <w:sz w:val="24"/>
          <w:szCs w:val="24"/>
        </w:rPr>
        <w:t>workers</w:t>
      </w:r>
      <w:r>
        <w:rPr>
          <w:rFonts w:ascii="Times New Roman" w:hAnsi="Times New Roman" w:cs="Times New Roman"/>
          <w:sz w:val="24"/>
          <w:szCs w:val="24"/>
        </w:rPr>
        <w:t xml:space="preserve"> </w:t>
      </w:r>
      <w:r>
        <w:rPr>
          <w:rFonts w:ascii="Times New Roman" w:hAnsi="Times New Roman" w:cs="Times New Roman"/>
          <w:sz w:val="24"/>
          <w:szCs w:val="24"/>
        </w:rPr>
        <w:t>total</w:t>
      </w:r>
      <w:r w:rsidRPr="002E5882">
        <w:rPr>
          <w:rFonts w:ascii="Times New Roman" w:hAnsi="Times New Roman" w:cs="Times New Roman"/>
          <w:sz w:val="24"/>
          <w:szCs w:val="24"/>
        </w:rPr>
        <w:t xml:space="preserve">. </w:t>
      </w:r>
      <w:r w:rsidR="00DB6EDB" w:rsidRPr="002E5882">
        <w:rPr>
          <w:rFonts w:ascii="Times New Roman" w:hAnsi="Times New Roman" w:cs="Times New Roman"/>
          <w:sz w:val="24"/>
          <w:szCs w:val="24"/>
        </w:rPr>
        <w:t xml:space="preserve">Each of these workers will be paid a base pay of $12/hr. Workers will have a maximum of </w:t>
      </w:r>
      <w:r w:rsidR="00387B1D">
        <w:rPr>
          <w:rFonts w:ascii="Times New Roman" w:hAnsi="Times New Roman" w:cs="Times New Roman"/>
          <w:sz w:val="24"/>
          <w:szCs w:val="24"/>
        </w:rPr>
        <w:t>four</w:t>
      </w:r>
      <w:r w:rsidR="00387B1D" w:rsidRPr="002E5882">
        <w:rPr>
          <w:rFonts w:ascii="Times New Roman" w:hAnsi="Times New Roman" w:cs="Times New Roman"/>
          <w:sz w:val="24"/>
          <w:szCs w:val="24"/>
        </w:rPr>
        <w:t xml:space="preserve"> </w:t>
      </w:r>
      <w:r w:rsidR="00DB6EDB" w:rsidRPr="002E5882">
        <w:rPr>
          <w:rFonts w:ascii="Times New Roman" w:hAnsi="Times New Roman" w:cs="Times New Roman"/>
          <w:sz w:val="24"/>
          <w:szCs w:val="24"/>
        </w:rPr>
        <w:t>weeks of vacation time</w:t>
      </w:r>
      <w:r w:rsidR="00455FF5">
        <w:rPr>
          <w:rFonts w:ascii="Times New Roman" w:hAnsi="Times New Roman" w:cs="Times New Roman"/>
          <w:sz w:val="24"/>
          <w:szCs w:val="24"/>
        </w:rPr>
        <w:t xml:space="preserve"> per year.</w:t>
      </w:r>
      <w:r w:rsidR="00DB6EDB" w:rsidRPr="002E5882">
        <w:rPr>
          <w:rFonts w:ascii="Times New Roman" w:hAnsi="Times New Roman" w:cs="Times New Roman"/>
          <w:sz w:val="24"/>
          <w:szCs w:val="24"/>
        </w:rPr>
        <w:t xml:space="preserve"> </w:t>
      </w:r>
      <w:r w:rsidR="00376A7C">
        <w:rPr>
          <w:rFonts w:ascii="Times New Roman" w:hAnsi="Times New Roman" w:cs="Times New Roman"/>
          <w:sz w:val="24"/>
          <w:szCs w:val="24"/>
        </w:rPr>
        <w:t xml:space="preserve">These vacation days do </w:t>
      </w:r>
      <w:r w:rsidR="00DB6EDB" w:rsidRPr="002E5882">
        <w:rPr>
          <w:rFonts w:ascii="Times New Roman" w:hAnsi="Times New Roman" w:cs="Times New Roman"/>
          <w:sz w:val="24"/>
          <w:szCs w:val="24"/>
        </w:rPr>
        <w:t>not roll over</w:t>
      </w:r>
      <w:r w:rsidR="00376A7C">
        <w:rPr>
          <w:rFonts w:ascii="Times New Roman" w:hAnsi="Times New Roman" w:cs="Times New Roman"/>
          <w:sz w:val="24"/>
          <w:szCs w:val="24"/>
        </w:rPr>
        <w:t xml:space="preserve"> so</w:t>
      </w:r>
      <w:r w:rsidR="00DB6EDB" w:rsidRPr="002E5882">
        <w:rPr>
          <w:rFonts w:ascii="Times New Roman" w:hAnsi="Times New Roman" w:cs="Times New Roman"/>
          <w:sz w:val="24"/>
          <w:szCs w:val="24"/>
        </w:rPr>
        <w:t xml:space="preserve"> if </w:t>
      </w:r>
      <w:r w:rsidR="00376A7C">
        <w:rPr>
          <w:rFonts w:ascii="Times New Roman" w:hAnsi="Times New Roman" w:cs="Times New Roman"/>
          <w:sz w:val="24"/>
          <w:szCs w:val="24"/>
        </w:rPr>
        <w:t xml:space="preserve">they are </w:t>
      </w:r>
      <w:r w:rsidR="00DB6EDB" w:rsidRPr="002E5882">
        <w:rPr>
          <w:rFonts w:ascii="Times New Roman" w:hAnsi="Times New Roman" w:cs="Times New Roman"/>
          <w:sz w:val="24"/>
          <w:szCs w:val="24"/>
        </w:rPr>
        <w:t>not used</w:t>
      </w:r>
      <w:r w:rsidR="00376A7C">
        <w:rPr>
          <w:rFonts w:ascii="Times New Roman" w:hAnsi="Times New Roman" w:cs="Times New Roman"/>
          <w:sz w:val="24"/>
          <w:szCs w:val="24"/>
        </w:rPr>
        <w:t>, they</w:t>
      </w:r>
      <w:r w:rsidR="00DB6EDB" w:rsidRPr="002E5882">
        <w:rPr>
          <w:rFonts w:ascii="Times New Roman" w:hAnsi="Times New Roman" w:cs="Times New Roman"/>
          <w:sz w:val="24"/>
          <w:szCs w:val="24"/>
        </w:rPr>
        <w:t xml:space="preserve"> will be lost. Workers will start </w:t>
      </w:r>
      <w:r w:rsidR="00387B1D" w:rsidRPr="002E5882">
        <w:rPr>
          <w:rFonts w:ascii="Times New Roman" w:hAnsi="Times New Roman" w:cs="Times New Roman"/>
          <w:sz w:val="24"/>
          <w:szCs w:val="24"/>
        </w:rPr>
        <w:t>wi</w:t>
      </w:r>
      <w:r w:rsidR="00387B1D">
        <w:rPr>
          <w:rFonts w:ascii="Times New Roman" w:hAnsi="Times New Roman" w:cs="Times New Roman"/>
          <w:sz w:val="24"/>
          <w:szCs w:val="24"/>
        </w:rPr>
        <w:t>th</w:t>
      </w:r>
      <w:r w:rsidR="00376A7C">
        <w:rPr>
          <w:rFonts w:ascii="Times New Roman" w:hAnsi="Times New Roman" w:cs="Times New Roman"/>
          <w:sz w:val="24"/>
          <w:szCs w:val="24"/>
        </w:rPr>
        <w:t xml:space="preserve"> a</w:t>
      </w:r>
      <w:r w:rsidR="00387B1D" w:rsidRPr="002E5882">
        <w:rPr>
          <w:rFonts w:ascii="Times New Roman" w:hAnsi="Times New Roman" w:cs="Times New Roman"/>
          <w:sz w:val="24"/>
          <w:szCs w:val="24"/>
        </w:rPr>
        <w:t xml:space="preserve"> </w:t>
      </w:r>
      <w:r w:rsidR="00387B1D">
        <w:rPr>
          <w:rFonts w:ascii="Times New Roman" w:hAnsi="Times New Roman" w:cs="Times New Roman"/>
          <w:sz w:val="24"/>
          <w:szCs w:val="24"/>
        </w:rPr>
        <w:t>one</w:t>
      </w:r>
      <w:r w:rsidR="00387B1D" w:rsidRPr="002E5882">
        <w:rPr>
          <w:rFonts w:ascii="Times New Roman" w:hAnsi="Times New Roman" w:cs="Times New Roman"/>
          <w:sz w:val="24"/>
          <w:szCs w:val="24"/>
        </w:rPr>
        <w:t xml:space="preserve"> </w:t>
      </w:r>
      <w:r w:rsidR="00DB6EDB" w:rsidRPr="002E5882">
        <w:rPr>
          <w:rFonts w:ascii="Times New Roman" w:hAnsi="Times New Roman" w:cs="Times New Roman"/>
          <w:sz w:val="24"/>
          <w:szCs w:val="24"/>
        </w:rPr>
        <w:t xml:space="preserve">week of vacation </w:t>
      </w:r>
      <w:r w:rsidR="00376A7C">
        <w:rPr>
          <w:rFonts w:ascii="Times New Roman" w:hAnsi="Times New Roman" w:cs="Times New Roman"/>
          <w:sz w:val="24"/>
          <w:szCs w:val="24"/>
        </w:rPr>
        <w:t>time per</w:t>
      </w:r>
      <w:r w:rsidR="00DB6EDB" w:rsidRPr="002E5882">
        <w:rPr>
          <w:rFonts w:ascii="Times New Roman" w:hAnsi="Times New Roman" w:cs="Times New Roman"/>
          <w:sz w:val="24"/>
          <w:szCs w:val="24"/>
        </w:rPr>
        <w:t xml:space="preserve"> year </w:t>
      </w:r>
      <w:r w:rsidR="00376A7C">
        <w:rPr>
          <w:rFonts w:ascii="Times New Roman" w:hAnsi="Times New Roman" w:cs="Times New Roman"/>
          <w:sz w:val="24"/>
          <w:szCs w:val="24"/>
        </w:rPr>
        <w:t>then</w:t>
      </w:r>
      <w:r w:rsidR="00DB6EDB" w:rsidRPr="002E5882">
        <w:rPr>
          <w:rFonts w:ascii="Times New Roman" w:hAnsi="Times New Roman" w:cs="Times New Roman"/>
          <w:sz w:val="24"/>
          <w:szCs w:val="24"/>
        </w:rPr>
        <w:t xml:space="preserve"> will be evaluated as to whether or not they </w:t>
      </w:r>
      <w:r w:rsidR="00376A7C">
        <w:rPr>
          <w:rFonts w:ascii="Times New Roman" w:hAnsi="Times New Roman" w:cs="Times New Roman"/>
          <w:sz w:val="24"/>
          <w:szCs w:val="24"/>
        </w:rPr>
        <w:t>qualify for</w:t>
      </w:r>
      <w:r w:rsidR="00DB6EDB" w:rsidRPr="002E5882">
        <w:rPr>
          <w:rFonts w:ascii="Times New Roman" w:hAnsi="Times New Roman" w:cs="Times New Roman"/>
          <w:sz w:val="24"/>
          <w:szCs w:val="24"/>
        </w:rPr>
        <w:t xml:space="preserve"> more paid vacation time.</w:t>
      </w:r>
    </w:p>
    <w:p w:rsidR="00DB6EDB" w:rsidRPr="002E5882" w:rsidRDefault="00DB6EDB" w:rsidP="00376A7C">
      <w:pPr>
        <w:spacing w:line="480" w:lineRule="auto"/>
        <w:ind w:firstLine="720"/>
        <w:rPr>
          <w:rFonts w:ascii="Times New Roman" w:hAnsi="Times New Roman" w:cs="Times New Roman"/>
          <w:sz w:val="24"/>
          <w:szCs w:val="24"/>
        </w:rPr>
      </w:pPr>
      <w:r w:rsidRPr="002E5882">
        <w:rPr>
          <w:rFonts w:ascii="Times New Roman" w:hAnsi="Times New Roman" w:cs="Times New Roman"/>
          <w:sz w:val="24"/>
          <w:szCs w:val="24"/>
        </w:rPr>
        <w:t xml:space="preserve"> In addition to these </w:t>
      </w:r>
      <w:r w:rsidR="00387B1D">
        <w:rPr>
          <w:rFonts w:ascii="Times New Roman" w:hAnsi="Times New Roman" w:cs="Times New Roman"/>
          <w:sz w:val="24"/>
          <w:szCs w:val="24"/>
        </w:rPr>
        <w:t>four</w:t>
      </w:r>
      <w:r w:rsidR="00387B1D" w:rsidRPr="002E5882">
        <w:rPr>
          <w:rFonts w:ascii="Times New Roman" w:hAnsi="Times New Roman" w:cs="Times New Roman"/>
          <w:sz w:val="24"/>
          <w:szCs w:val="24"/>
        </w:rPr>
        <w:t xml:space="preserve"> </w:t>
      </w:r>
      <w:r w:rsidRPr="002E5882">
        <w:rPr>
          <w:rFonts w:ascii="Times New Roman" w:hAnsi="Times New Roman" w:cs="Times New Roman"/>
          <w:sz w:val="24"/>
          <w:szCs w:val="24"/>
        </w:rPr>
        <w:t xml:space="preserve">weeks of vacation </w:t>
      </w:r>
      <w:r w:rsidR="00376A7C">
        <w:rPr>
          <w:rFonts w:ascii="Times New Roman" w:hAnsi="Times New Roman" w:cs="Times New Roman"/>
          <w:sz w:val="24"/>
          <w:szCs w:val="24"/>
        </w:rPr>
        <w:t>five</w:t>
      </w:r>
      <w:r w:rsidR="00376A7C" w:rsidRPr="002E5882">
        <w:rPr>
          <w:rFonts w:ascii="Times New Roman" w:hAnsi="Times New Roman" w:cs="Times New Roman"/>
          <w:sz w:val="24"/>
          <w:szCs w:val="24"/>
        </w:rPr>
        <w:t xml:space="preserve"> </w:t>
      </w:r>
      <w:r w:rsidRPr="002E5882">
        <w:rPr>
          <w:rFonts w:ascii="Times New Roman" w:hAnsi="Times New Roman" w:cs="Times New Roman"/>
          <w:sz w:val="24"/>
          <w:szCs w:val="24"/>
        </w:rPr>
        <w:t xml:space="preserve">sick days per year will be given </w:t>
      </w:r>
      <w:r w:rsidR="00376A7C">
        <w:rPr>
          <w:rFonts w:ascii="Times New Roman" w:hAnsi="Times New Roman" w:cs="Times New Roman"/>
          <w:sz w:val="24"/>
          <w:szCs w:val="24"/>
        </w:rPr>
        <w:t>i</w:t>
      </w:r>
      <w:r w:rsidRPr="002E5882">
        <w:rPr>
          <w:rFonts w:ascii="Times New Roman" w:hAnsi="Times New Roman" w:cs="Times New Roman"/>
          <w:sz w:val="24"/>
          <w:szCs w:val="24"/>
        </w:rPr>
        <w:t>n order to ensure that the plant is fully staffed at all times</w:t>
      </w:r>
      <w:r w:rsidR="00376A7C">
        <w:rPr>
          <w:rFonts w:ascii="Times New Roman" w:hAnsi="Times New Roman" w:cs="Times New Roman"/>
          <w:sz w:val="24"/>
          <w:szCs w:val="24"/>
        </w:rPr>
        <w:t>.</w:t>
      </w:r>
      <w:r w:rsidRPr="002E5882">
        <w:rPr>
          <w:rFonts w:ascii="Times New Roman" w:hAnsi="Times New Roman" w:cs="Times New Roman"/>
          <w:sz w:val="24"/>
          <w:szCs w:val="24"/>
        </w:rPr>
        <w:t xml:space="preserve"> </w:t>
      </w:r>
      <w:r w:rsidR="00376A7C">
        <w:rPr>
          <w:rFonts w:ascii="Times New Roman" w:hAnsi="Times New Roman" w:cs="Times New Roman"/>
          <w:sz w:val="24"/>
          <w:szCs w:val="24"/>
        </w:rPr>
        <w:t>T</w:t>
      </w:r>
      <w:r w:rsidR="00376A7C" w:rsidRPr="002E5882">
        <w:rPr>
          <w:rFonts w:ascii="Times New Roman" w:hAnsi="Times New Roman" w:cs="Times New Roman"/>
          <w:sz w:val="24"/>
          <w:szCs w:val="24"/>
        </w:rPr>
        <w:t xml:space="preserve">here </w:t>
      </w:r>
      <w:r w:rsidRPr="002E5882">
        <w:rPr>
          <w:rFonts w:ascii="Times New Roman" w:hAnsi="Times New Roman" w:cs="Times New Roman"/>
          <w:sz w:val="24"/>
          <w:szCs w:val="24"/>
        </w:rPr>
        <w:t xml:space="preserve">will be four differing shifts </w:t>
      </w:r>
      <w:r w:rsidR="004F560F" w:rsidRPr="002E5882">
        <w:rPr>
          <w:rFonts w:ascii="Times New Roman" w:hAnsi="Times New Roman" w:cs="Times New Roman"/>
          <w:sz w:val="24"/>
          <w:szCs w:val="24"/>
        </w:rPr>
        <w:t>that should</w:t>
      </w:r>
      <w:r w:rsidRPr="002E5882">
        <w:rPr>
          <w:rFonts w:ascii="Times New Roman" w:hAnsi="Times New Roman" w:cs="Times New Roman"/>
          <w:sz w:val="24"/>
          <w:szCs w:val="24"/>
        </w:rPr>
        <w:t xml:space="preserve"> no</w:t>
      </w:r>
      <w:r w:rsidR="00376A7C">
        <w:rPr>
          <w:rFonts w:ascii="Times New Roman" w:hAnsi="Times New Roman" w:cs="Times New Roman"/>
          <w:sz w:val="24"/>
          <w:szCs w:val="24"/>
        </w:rPr>
        <w:t>t</w:t>
      </w:r>
      <w:r w:rsidRPr="002E5882">
        <w:rPr>
          <w:rFonts w:ascii="Times New Roman" w:hAnsi="Times New Roman" w:cs="Times New Roman"/>
          <w:sz w:val="24"/>
          <w:szCs w:val="24"/>
        </w:rPr>
        <w:t xml:space="preserve"> overlap, and so that there will always </w:t>
      </w:r>
      <w:r w:rsidR="00376A7C">
        <w:rPr>
          <w:rFonts w:ascii="Times New Roman" w:hAnsi="Times New Roman" w:cs="Times New Roman"/>
          <w:sz w:val="24"/>
          <w:szCs w:val="24"/>
        </w:rPr>
        <w:t xml:space="preserve">be </w:t>
      </w:r>
      <w:r w:rsidRPr="002E5882">
        <w:rPr>
          <w:rFonts w:ascii="Times New Roman" w:hAnsi="Times New Roman" w:cs="Times New Roman"/>
          <w:sz w:val="24"/>
          <w:szCs w:val="24"/>
        </w:rPr>
        <w:t xml:space="preserve">backup workers in case an absence should occur. </w:t>
      </w:r>
    </w:p>
    <w:p w:rsidR="00DB6EDB" w:rsidRPr="002E5882" w:rsidRDefault="00376A7C" w:rsidP="00376A7C">
      <w:pPr>
        <w:spacing w:line="480" w:lineRule="auto"/>
        <w:ind w:firstLine="720"/>
        <w:rPr>
          <w:rFonts w:ascii="Times New Roman" w:hAnsi="Times New Roman" w:cs="Times New Roman"/>
          <w:sz w:val="24"/>
          <w:szCs w:val="24"/>
        </w:rPr>
      </w:pPr>
      <w:r>
        <w:rPr>
          <w:rFonts w:ascii="Times New Roman" w:hAnsi="Times New Roman" w:cs="Times New Roman"/>
          <w:sz w:val="24"/>
          <w:szCs w:val="24"/>
        </w:rPr>
        <w:t>Since</w:t>
      </w:r>
      <w:r w:rsidRPr="002E5882">
        <w:rPr>
          <w:rFonts w:ascii="Times New Roman" w:hAnsi="Times New Roman" w:cs="Times New Roman"/>
          <w:sz w:val="24"/>
          <w:szCs w:val="24"/>
        </w:rPr>
        <w:t xml:space="preserve"> </w:t>
      </w:r>
      <w:r w:rsidR="00DB6EDB" w:rsidRPr="002E5882">
        <w:rPr>
          <w:rFonts w:ascii="Times New Roman" w:hAnsi="Times New Roman" w:cs="Times New Roman"/>
          <w:sz w:val="24"/>
          <w:szCs w:val="24"/>
        </w:rPr>
        <w:t>leadership is always necessary</w:t>
      </w:r>
      <w:r>
        <w:rPr>
          <w:rFonts w:ascii="Times New Roman" w:hAnsi="Times New Roman" w:cs="Times New Roman"/>
          <w:sz w:val="24"/>
          <w:szCs w:val="24"/>
        </w:rPr>
        <w:t>,</w:t>
      </w:r>
      <w:r w:rsidR="00DB6EDB" w:rsidRPr="002E5882">
        <w:rPr>
          <w:rFonts w:ascii="Times New Roman" w:hAnsi="Times New Roman" w:cs="Times New Roman"/>
          <w:sz w:val="24"/>
          <w:szCs w:val="24"/>
        </w:rPr>
        <w:t xml:space="preserve"> one individual </w:t>
      </w:r>
      <w:r>
        <w:rPr>
          <w:rFonts w:ascii="Times New Roman" w:hAnsi="Times New Roman" w:cs="Times New Roman"/>
          <w:sz w:val="24"/>
          <w:szCs w:val="24"/>
        </w:rPr>
        <w:t>from</w:t>
      </w:r>
      <w:r w:rsidRPr="002E5882">
        <w:rPr>
          <w:rFonts w:ascii="Times New Roman" w:hAnsi="Times New Roman" w:cs="Times New Roman"/>
          <w:sz w:val="24"/>
          <w:szCs w:val="24"/>
        </w:rPr>
        <w:t xml:space="preserve"> </w:t>
      </w:r>
      <w:r w:rsidR="00DB6EDB" w:rsidRPr="002E5882">
        <w:rPr>
          <w:rFonts w:ascii="Times New Roman" w:hAnsi="Times New Roman" w:cs="Times New Roman"/>
          <w:sz w:val="24"/>
          <w:szCs w:val="24"/>
        </w:rPr>
        <w:t xml:space="preserve">each shift will be selected in order to become a shift manager. The shift manager will be required to select an approved backup manager. The shift manager and </w:t>
      </w:r>
      <w:r>
        <w:rPr>
          <w:rFonts w:ascii="Times New Roman" w:hAnsi="Times New Roman" w:cs="Times New Roman"/>
          <w:sz w:val="24"/>
          <w:szCs w:val="24"/>
        </w:rPr>
        <w:t xml:space="preserve">the </w:t>
      </w:r>
      <w:r w:rsidRPr="002E5882">
        <w:rPr>
          <w:rFonts w:ascii="Times New Roman" w:hAnsi="Times New Roman" w:cs="Times New Roman"/>
          <w:sz w:val="24"/>
          <w:szCs w:val="24"/>
        </w:rPr>
        <w:t>backup</w:t>
      </w:r>
      <w:r>
        <w:rPr>
          <w:rFonts w:ascii="Times New Roman" w:hAnsi="Times New Roman" w:cs="Times New Roman"/>
          <w:sz w:val="24"/>
          <w:szCs w:val="24"/>
        </w:rPr>
        <w:t xml:space="preserve"> manager</w:t>
      </w:r>
      <w:r w:rsidR="00DB6EDB" w:rsidRPr="002E5882">
        <w:rPr>
          <w:rFonts w:ascii="Times New Roman" w:hAnsi="Times New Roman" w:cs="Times New Roman"/>
          <w:sz w:val="24"/>
          <w:szCs w:val="24"/>
        </w:rPr>
        <w:t xml:space="preserve"> will be paid $18/hr and $15/hr respectively. The shift manager and the backup</w:t>
      </w:r>
      <w:r>
        <w:rPr>
          <w:rFonts w:ascii="Times New Roman" w:hAnsi="Times New Roman" w:cs="Times New Roman"/>
          <w:sz w:val="24"/>
          <w:szCs w:val="24"/>
        </w:rPr>
        <w:t xml:space="preserve"> manager</w:t>
      </w:r>
      <w:r w:rsidR="00DB6EDB" w:rsidRPr="002E5882">
        <w:rPr>
          <w:rFonts w:ascii="Times New Roman" w:hAnsi="Times New Roman" w:cs="Times New Roman"/>
          <w:sz w:val="24"/>
          <w:szCs w:val="24"/>
        </w:rPr>
        <w:t xml:space="preserve"> cannot be absent at the same time</w:t>
      </w:r>
      <w:r w:rsidR="00B45342">
        <w:rPr>
          <w:rFonts w:ascii="Times New Roman" w:hAnsi="Times New Roman" w:cs="Times New Roman"/>
          <w:sz w:val="24"/>
          <w:szCs w:val="24"/>
        </w:rPr>
        <w:t xml:space="preserve"> to make sure there is supervision at all times</w:t>
      </w:r>
      <w:r w:rsidR="00DB6EDB" w:rsidRPr="002E5882">
        <w:rPr>
          <w:rFonts w:ascii="Times New Roman" w:hAnsi="Times New Roman" w:cs="Times New Roman"/>
          <w:sz w:val="24"/>
          <w:szCs w:val="24"/>
        </w:rPr>
        <w:t>.</w:t>
      </w:r>
    </w:p>
    <w:p w:rsidR="00DB6EDB" w:rsidRPr="002E5882" w:rsidRDefault="00DB6EDB" w:rsidP="00B45342">
      <w:pPr>
        <w:spacing w:line="480" w:lineRule="auto"/>
        <w:ind w:firstLine="720"/>
        <w:rPr>
          <w:rFonts w:ascii="Times New Roman" w:hAnsi="Times New Roman" w:cs="Times New Roman"/>
          <w:sz w:val="24"/>
          <w:szCs w:val="24"/>
        </w:rPr>
      </w:pPr>
      <w:r w:rsidRPr="002E5882">
        <w:rPr>
          <w:rFonts w:ascii="Times New Roman" w:hAnsi="Times New Roman" w:cs="Times New Roman"/>
          <w:sz w:val="24"/>
          <w:szCs w:val="24"/>
        </w:rPr>
        <w:lastRenderedPageBreak/>
        <w:t>Benefits will include basic health care through United health care</w:t>
      </w:r>
      <w:r w:rsidR="00B45342">
        <w:rPr>
          <w:rFonts w:ascii="Times New Roman" w:hAnsi="Times New Roman" w:cs="Times New Roman"/>
          <w:sz w:val="24"/>
          <w:szCs w:val="24"/>
        </w:rPr>
        <w:t xml:space="preserve"> that </w:t>
      </w:r>
      <w:r w:rsidRPr="002E5882">
        <w:rPr>
          <w:rFonts w:ascii="Times New Roman" w:hAnsi="Times New Roman" w:cs="Times New Roman"/>
          <w:sz w:val="24"/>
          <w:szCs w:val="24"/>
        </w:rPr>
        <w:t>is strictly medical</w:t>
      </w:r>
      <w:r w:rsidR="00B45342">
        <w:rPr>
          <w:rFonts w:ascii="Times New Roman" w:hAnsi="Times New Roman" w:cs="Times New Roman"/>
          <w:sz w:val="24"/>
          <w:szCs w:val="24"/>
        </w:rPr>
        <w:t>.</w:t>
      </w:r>
      <w:r w:rsidRPr="002E5882">
        <w:rPr>
          <w:rFonts w:ascii="Times New Roman" w:hAnsi="Times New Roman" w:cs="Times New Roman"/>
          <w:sz w:val="24"/>
          <w:szCs w:val="24"/>
        </w:rPr>
        <w:t xml:space="preserve"> </w:t>
      </w:r>
      <w:r w:rsidR="00B45342">
        <w:rPr>
          <w:rFonts w:ascii="Times New Roman" w:hAnsi="Times New Roman" w:cs="Times New Roman"/>
          <w:sz w:val="24"/>
          <w:szCs w:val="24"/>
        </w:rPr>
        <w:t>T</w:t>
      </w:r>
      <w:r w:rsidRPr="002E5882">
        <w:rPr>
          <w:rFonts w:ascii="Times New Roman" w:hAnsi="Times New Roman" w:cs="Times New Roman"/>
          <w:sz w:val="24"/>
          <w:szCs w:val="24"/>
        </w:rPr>
        <w:t xml:space="preserve">here </w:t>
      </w:r>
      <w:r w:rsidR="004F560F">
        <w:rPr>
          <w:rFonts w:ascii="Times New Roman" w:hAnsi="Times New Roman" w:cs="Times New Roman"/>
          <w:sz w:val="24"/>
          <w:szCs w:val="24"/>
        </w:rPr>
        <w:t xml:space="preserve">are </w:t>
      </w:r>
      <w:r w:rsidR="004F560F" w:rsidRPr="002E5882">
        <w:rPr>
          <w:rFonts w:ascii="Times New Roman" w:hAnsi="Times New Roman" w:cs="Times New Roman"/>
          <w:sz w:val="24"/>
          <w:szCs w:val="24"/>
        </w:rPr>
        <w:t>no</w:t>
      </w:r>
      <w:r w:rsidRPr="002E5882">
        <w:rPr>
          <w:rFonts w:ascii="Times New Roman" w:hAnsi="Times New Roman" w:cs="Times New Roman"/>
          <w:sz w:val="24"/>
          <w:szCs w:val="24"/>
        </w:rPr>
        <w:t xml:space="preserve"> co</w:t>
      </w:r>
      <w:r w:rsidR="00B45342">
        <w:rPr>
          <w:rFonts w:ascii="Times New Roman" w:hAnsi="Times New Roman" w:cs="Times New Roman"/>
          <w:sz w:val="24"/>
          <w:szCs w:val="24"/>
        </w:rPr>
        <w:t>-</w:t>
      </w:r>
      <w:r w:rsidRPr="002E5882">
        <w:rPr>
          <w:rFonts w:ascii="Times New Roman" w:hAnsi="Times New Roman" w:cs="Times New Roman"/>
          <w:sz w:val="24"/>
          <w:szCs w:val="24"/>
        </w:rPr>
        <w:t>pay</w:t>
      </w:r>
      <w:r w:rsidR="00B45342">
        <w:rPr>
          <w:rFonts w:ascii="Times New Roman" w:hAnsi="Times New Roman" w:cs="Times New Roman"/>
          <w:sz w:val="24"/>
          <w:szCs w:val="24"/>
        </w:rPr>
        <w:t>s</w:t>
      </w:r>
      <w:r w:rsidRPr="002E5882">
        <w:rPr>
          <w:rFonts w:ascii="Times New Roman" w:hAnsi="Times New Roman" w:cs="Times New Roman"/>
          <w:sz w:val="24"/>
          <w:szCs w:val="24"/>
        </w:rPr>
        <w:t xml:space="preserve"> as the beneficiary and their dependents will have a maximum of $3000/yr to spend on health care. An advantage 90 Drug Program comes with this plan which will allow the employees to obtain any prescribed generic drugs for free from all participating Walgreens. Dental insurance will also be supplied through Unicare.</w:t>
      </w:r>
    </w:p>
    <w:p w:rsidR="00DB6EDB" w:rsidRPr="00DB6EDB" w:rsidRDefault="00DB6EDB" w:rsidP="00DB6EDB">
      <w:pPr>
        <w:rPr>
          <w:rFonts w:ascii="Times New Roman" w:hAnsi="Times New Roman" w:cs="Times New Roman"/>
        </w:rPr>
      </w:pPr>
    </w:p>
    <w:p w:rsidR="00636B5A"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Conceptual control Scheme</w:t>
      </w:r>
    </w:p>
    <w:p w:rsidR="00636B5A" w:rsidRPr="00363529"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General Arrangement (Plant Layout)</w:t>
      </w:r>
    </w:p>
    <w:p w:rsidR="00636B5A" w:rsidRPr="00363529" w:rsidRDefault="00636B5A" w:rsidP="00636B5A">
      <w:pPr>
        <w:pStyle w:val="ListParagraph"/>
        <w:numPr>
          <w:ilvl w:val="0"/>
          <w:numId w:val="7"/>
        </w:numPr>
        <w:ind w:left="1296"/>
        <w:rPr>
          <w:rFonts w:ascii="Times New Roman" w:hAnsi="Times New Roman" w:cs="Times New Roman"/>
        </w:rPr>
      </w:pPr>
      <w:r w:rsidRPr="00363529">
        <w:rPr>
          <w:rFonts w:ascii="Times New Roman" w:hAnsi="Times New Roman" w:cs="Times New Roman"/>
        </w:rPr>
        <w:t>Distribution and End- Use Issues review</w:t>
      </w:r>
    </w:p>
    <w:p w:rsidR="00636B5A" w:rsidRPr="00363529" w:rsidRDefault="00636B5A" w:rsidP="00636B5A">
      <w:pPr>
        <w:pStyle w:val="ListParagraph"/>
        <w:numPr>
          <w:ilvl w:val="0"/>
          <w:numId w:val="7"/>
        </w:numPr>
        <w:ind w:left="1296"/>
        <w:rPr>
          <w:rFonts w:ascii="Times New Roman" w:hAnsi="Times New Roman" w:cs="Times New Roman"/>
        </w:rPr>
      </w:pPr>
      <w:r w:rsidRPr="00363529">
        <w:rPr>
          <w:rFonts w:ascii="Times New Roman" w:hAnsi="Times New Roman" w:cs="Times New Roman"/>
        </w:rPr>
        <w:t>Constraints Review</w:t>
      </w:r>
    </w:p>
    <w:p w:rsidR="00636B5A" w:rsidRDefault="00636B5A" w:rsidP="00B45342">
      <w:pPr>
        <w:pStyle w:val="ListParagraph"/>
        <w:numPr>
          <w:ilvl w:val="0"/>
          <w:numId w:val="5"/>
        </w:numPr>
        <w:spacing w:line="480" w:lineRule="auto"/>
        <w:rPr>
          <w:rFonts w:ascii="Times New Roman" w:hAnsi="Times New Roman" w:cs="Times New Roman"/>
        </w:rPr>
      </w:pPr>
      <w:r w:rsidRPr="00363529">
        <w:rPr>
          <w:rFonts w:ascii="Times New Roman" w:hAnsi="Times New Roman" w:cs="Times New Roman"/>
        </w:rPr>
        <w:t>Feedstock Definition</w:t>
      </w:r>
    </w:p>
    <w:p w:rsidR="00204FD1" w:rsidRPr="00B45342" w:rsidRDefault="00204FD1" w:rsidP="00B45342">
      <w:pPr>
        <w:spacing w:line="480" w:lineRule="auto"/>
        <w:ind w:firstLine="720"/>
        <w:rPr>
          <w:rFonts w:ascii="Times New Roman" w:hAnsi="Times New Roman" w:cs="Times New Roman"/>
          <w:sz w:val="24"/>
          <w:szCs w:val="24"/>
        </w:rPr>
      </w:pPr>
      <w:r w:rsidRPr="00B45342">
        <w:rPr>
          <w:rFonts w:ascii="Times New Roman" w:hAnsi="Times New Roman" w:cs="Times New Roman"/>
          <w:sz w:val="24"/>
          <w:szCs w:val="24"/>
        </w:rPr>
        <w:t xml:space="preserve">Synthesis gas or syngas is a gaseous mixture primarily comprised of Carbon Monoxide and Hydrogen. The syngas that will be utilized by team Echo will be created from coal obtained from Illinois Coal Basin number 6. Because the syngas is coming from coal, desulfurization will need to take place as Sulfur can be harmful to </w:t>
      </w:r>
      <w:r w:rsidR="00B45342">
        <w:rPr>
          <w:rFonts w:ascii="Times New Roman" w:hAnsi="Times New Roman" w:cs="Times New Roman"/>
          <w:sz w:val="24"/>
          <w:szCs w:val="24"/>
        </w:rPr>
        <w:t xml:space="preserve">some </w:t>
      </w:r>
      <w:r w:rsidRPr="00B45342">
        <w:rPr>
          <w:rFonts w:ascii="Times New Roman" w:hAnsi="Times New Roman" w:cs="Times New Roman"/>
          <w:sz w:val="24"/>
          <w:szCs w:val="24"/>
        </w:rPr>
        <w:t>catalysts. CO</w:t>
      </w:r>
      <w:r w:rsidRPr="00B45342">
        <w:rPr>
          <w:rFonts w:ascii="Times New Roman" w:hAnsi="Times New Roman" w:cs="Times New Roman"/>
          <w:sz w:val="24"/>
          <w:szCs w:val="24"/>
          <w:vertAlign w:val="subscript"/>
        </w:rPr>
        <w:t>2</w:t>
      </w:r>
      <w:r w:rsidRPr="00B45342">
        <w:rPr>
          <w:rFonts w:ascii="Times New Roman" w:hAnsi="Times New Roman" w:cs="Times New Roman"/>
          <w:sz w:val="24"/>
          <w:szCs w:val="24"/>
        </w:rPr>
        <w:t xml:space="preserve"> </w:t>
      </w:r>
      <w:r w:rsidR="00B45342" w:rsidRPr="00054DFB">
        <w:rPr>
          <w:rFonts w:ascii="Times New Roman" w:hAnsi="Times New Roman" w:cs="Times New Roman"/>
          <w:sz w:val="24"/>
          <w:szCs w:val="24"/>
        </w:rPr>
        <w:t>sequestration</w:t>
      </w:r>
      <w:r w:rsidRPr="00B45342">
        <w:rPr>
          <w:rFonts w:ascii="Times New Roman" w:hAnsi="Times New Roman" w:cs="Times New Roman"/>
          <w:sz w:val="24"/>
          <w:szCs w:val="24"/>
        </w:rPr>
        <w:t xml:space="preserve"> will also take place in order to have a greater purity of syngas.  Coal is an abundant resource that is currently the second greatest provider of energy, coming in second only to petroleum. This</w:t>
      </w:r>
      <w:r w:rsidR="00B45342">
        <w:rPr>
          <w:rFonts w:ascii="Times New Roman" w:hAnsi="Times New Roman" w:cs="Times New Roman"/>
          <w:sz w:val="24"/>
          <w:szCs w:val="24"/>
        </w:rPr>
        <w:t xml:space="preserve"> fact</w:t>
      </w:r>
      <w:r w:rsidRPr="00B45342">
        <w:rPr>
          <w:rFonts w:ascii="Times New Roman" w:hAnsi="Times New Roman" w:cs="Times New Roman"/>
          <w:sz w:val="24"/>
          <w:szCs w:val="24"/>
        </w:rPr>
        <w:t xml:space="preserve"> coupled with projections that coal will indeed be around for at least the next two hundred years leaves hope that obtaining the necessary coal for synthesis gas will not be a problem.</w:t>
      </w:r>
    </w:p>
    <w:p w:rsidR="00204FD1" w:rsidRPr="00B45342" w:rsidRDefault="00204FD1" w:rsidP="00D37BE4">
      <w:pPr>
        <w:spacing w:line="480" w:lineRule="auto"/>
        <w:ind w:firstLine="720"/>
        <w:rPr>
          <w:rFonts w:ascii="Times New Roman" w:hAnsi="Times New Roman" w:cs="Times New Roman"/>
          <w:sz w:val="24"/>
          <w:szCs w:val="24"/>
        </w:rPr>
      </w:pPr>
      <w:r w:rsidRPr="00B45342">
        <w:rPr>
          <w:rFonts w:ascii="Times New Roman" w:hAnsi="Times New Roman" w:cs="Times New Roman"/>
          <w:sz w:val="24"/>
          <w:szCs w:val="24"/>
        </w:rPr>
        <w:t>Ethylene is the other portion of feedstock utilized in the synthesis of Propionaldehyde. Ethylene is currently being produced and sold at large quantities at Lyondell Basell in Morris, Il</w:t>
      </w:r>
      <w:r w:rsidR="00D37BE4">
        <w:rPr>
          <w:rFonts w:ascii="Times New Roman" w:hAnsi="Times New Roman" w:cs="Times New Roman"/>
          <w:sz w:val="24"/>
          <w:szCs w:val="24"/>
        </w:rPr>
        <w:t>linois</w:t>
      </w:r>
      <w:r w:rsidRPr="00B45342">
        <w:rPr>
          <w:rFonts w:ascii="Times New Roman" w:hAnsi="Times New Roman" w:cs="Times New Roman"/>
          <w:sz w:val="24"/>
          <w:szCs w:val="24"/>
        </w:rPr>
        <w:t xml:space="preserve">. For this reason, as discussed in </w:t>
      </w:r>
      <w:r w:rsidR="00D37BE4">
        <w:rPr>
          <w:rFonts w:ascii="Times New Roman" w:hAnsi="Times New Roman" w:cs="Times New Roman"/>
          <w:sz w:val="24"/>
          <w:szCs w:val="24"/>
        </w:rPr>
        <w:t xml:space="preserve">the </w:t>
      </w:r>
      <w:r w:rsidRPr="00B45342">
        <w:rPr>
          <w:rFonts w:ascii="Times New Roman" w:hAnsi="Times New Roman" w:cs="Times New Roman"/>
          <w:sz w:val="24"/>
          <w:szCs w:val="24"/>
        </w:rPr>
        <w:t>Location Sensitivity Analysis, both team Echo and Foxtrot have</w:t>
      </w:r>
      <w:r w:rsidR="00DB6EDB" w:rsidRPr="00B45342">
        <w:rPr>
          <w:rFonts w:ascii="Times New Roman" w:hAnsi="Times New Roman" w:cs="Times New Roman"/>
          <w:sz w:val="24"/>
          <w:szCs w:val="24"/>
        </w:rPr>
        <w:t xml:space="preserve"> </w:t>
      </w:r>
      <w:r w:rsidRPr="00B45342">
        <w:rPr>
          <w:rFonts w:ascii="Times New Roman" w:hAnsi="Times New Roman" w:cs="Times New Roman"/>
          <w:sz w:val="24"/>
          <w:szCs w:val="24"/>
        </w:rPr>
        <w:t xml:space="preserve">decided to be located there. </w:t>
      </w:r>
      <w:r w:rsidR="00D37BE4">
        <w:rPr>
          <w:rFonts w:ascii="Times New Roman" w:hAnsi="Times New Roman" w:cs="Times New Roman"/>
          <w:sz w:val="24"/>
          <w:szCs w:val="24"/>
        </w:rPr>
        <w:t>Since</w:t>
      </w:r>
      <w:r w:rsidR="00D37BE4" w:rsidRPr="00B45342">
        <w:rPr>
          <w:rFonts w:ascii="Times New Roman" w:hAnsi="Times New Roman" w:cs="Times New Roman"/>
          <w:sz w:val="24"/>
          <w:szCs w:val="24"/>
        </w:rPr>
        <w:t xml:space="preserve"> </w:t>
      </w:r>
      <w:r w:rsidRPr="00B45342">
        <w:rPr>
          <w:rFonts w:ascii="Times New Roman" w:hAnsi="Times New Roman" w:cs="Times New Roman"/>
          <w:sz w:val="24"/>
          <w:szCs w:val="24"/>
        </w:rPr>
        <w:t>the location of the plant will be extremely close to this particular feedstock, the transportation constraint has been eliminated.</w:t>
      </w:r>
      <w:r w:rsidR="00DB6EDB" w:rsidRPr="00B45342">
        <w:rPr>
          <w:rFonts w:ascii="Times New Roman" w:hAnsi="Times New Roman" w:cs="Times New Roman"/>
          <w:sz w:val="24"/>
          <w:szCs w:val="24"/>
        </w:rPr>
        <w:t xml:space="preserve"> As for the </w:t>
      </w:r>
      <w:r w:rsidR="00DB6EDB" w:rsidRPr="00B45342">
        <w:rPr>
          <w:rFonts w:ascii="Times New Roman" w:hAnsi="Times New Roman" w:cs="Times New Roman"/>
          <w:sz w:val="24"/>
          <w:szCs w:val="24"/>
        </w:rPr>
        <w:lastRenderedPageBreak/>
        <w:t>production of ethylene, it is an abundant hydrocarbon that is easily synthesized and hopefully will not be an issue in availability.</w:t>
      </w:r>
    </w:p>
    <w:p w:rsidR="00636B5A" w:rsidRDefault="00636B5A" w:rsidP="002703B8">
      <w:pPr>
        <w:pStyle w:val="ListParagraph"/>
        <w:numPr>
          <w:ilvl w:val="0"/>
          <w:numId w:val="5"/>
        </w:numPr>
        <w:spacing w:line="480" w:lineRule="auto"/>
        <w:rPr>
          <w:rFonts w:ascii="Times New Roman" w:hAnsi="Times New Roman" w:cs="Times New Roman"/>
        </w:rPr>
      </w:pPr>
      <w:r w:rsidRPr="00363529">
        <w:rPr>
          <w:rFonts w:ascii="Times New Roman" w:hAnsi="Times New Roman" w:cs="Times New Roman"/>
        </w:rPr>
        <w:t>Conversion Technology Description</w:t>
      </w:r>
    </w:p>
    <w:p w:rsidR="002703B8" w:rsidRPr="00B45342" w:rsidRDefault="002703B8" w:rsidP="00A4215E">
      <w:pPr>
        <w:spacing w:line="480" w:lineRule="auto"/>
        <w:ind w:firstLine="720"/>
        <w:rPr>
          <w:rFonts w:ascii="Times New Roman" w:hAnsi="Times New Roman" w:cs="Times New Roman"/>
          <w:sz w:val="24"/>
          <w:szCs w:val="24"/>
        </w:rPr>
      </w:pPr>
      <w:r w:rsidRPr="00B45342">
        <w:rPr>
          <w:rFonts w:ascii="Times New Roman" w:hAnsi="Times New Roman" w:cs="Times New Roman"/>
          <w:sz w:val="24"/>
          <w:szCs w:val="24"/>
        </w:rPr>
        <w:t>Both of our reactors will be compressed heat exchanger reactors, obtained from Chart Energy and Chemicals Inc. This specific type of reactor allows for the reaction of gas phase feeds as well as the immediate removal of heat from the system utilizing Brazed Aluminum as the reactor material. Both reactions that take place in this process to synthesize propionic acid (synthesis of propionaldehyde followed by the oxidation of the aldehyde) are highly exothermic and will require a medium to absorb all that heat in efforts to reduce the cost of energy for the plant as a whole. This specific type of reactor allows for the immediate absorption of exothermic heat which can then be used to generate steam or to increase the temperature for streams later in the process. The synthesis of the aldehyde intermediate takes place under the influence of a Rh</w:t>
      </w:r>
      <w:r w:rsidR="00A4215E">
        <w:rPr>
          <w:rFonts w:ascii="Times New Roman" w:hAnsi="Times New Roman" w:cs="Times New Roman"/>
          <w:sz w:val="24"/>
          <w:szCs w:val="24"/>
        </w:rPr>
        <w:t>odium</w:t>
      </w:r>
      <w:r w:rsidRPr="00B45342">
        <w:rPr>
          <w:rFonts w:ascii="Times New Roman" w:hAnsi="Times New Roman" w:cs="Times New Roman"/>
          <w:sz w:val="24"/>
          <w:szCs w:val="24"/>
        </w:rPr>
        <w:t xml:space="preserve"> based catalyst which will be on a solid support</w:t>
      </w:r>
      <w:r w:rsidR="00A4215E">
        <w:rPr>
          <w:rFonts w:ascii="Times New Roman" w:hAnsi="Times New Roman" w:cs="Times New Roman"/>
          <w:sz w:val="24"/>
          <w:szCs w:val="24"/>
        </w:rPr>
        <w:t>.</w:t>
      </w:r>
      <w:r w:rsidRPr="00B45342">
        <w:rPr>
          <w:rFonts w:ascii="Times New Roman" w:hAnsi="Times New Roman" w:cs="Times New Roman"/>
          <w:sz w:val="24"/>
          <w:szCs w:val="24"/>
        </w:rPr>
        <w:t xml:space="preserve"> </w:t>
      </w:r>
      <w:r w:rsidR="00A4215E">
        <w:rPr>
          <w:rFonts w:ascii="Times New Roman" w:hAnsi="Times New Roman" w:cs="Times New Roman"/>
          <w:sz w:val="24"/>
          <w:szCs w:val="24"/>
        </w:rPr>
        <w:t>T</w:t>
      </w:r>
      <w:r w:rsidRPr="00B45342">
        <w:rPr>
          <w:rFonts w:ascii="Times New Roman" w:hAnsi="Times New Roman" w:cs="Times New Roman"/>
          <w:sz w:val="24"/>
          <w:szCs w:val="24"/>
        </w:rPr>
        <w:t xml:space="preserve">o account for this, Chart Energy and Chemicals creates a specific type of the compressed heat exchanger reactor with room to place packing materials inside the open channels of the reactor. </w:t>
      </w:r>
      <w:r w:rsidRPr="00B45342">
        <w:rPr>
          <w:rFonts w:ascii="Times New Roman" w:hAnsi="Times New Roman" w:cs="Times New Roman"/>
          <w:b/>
          <w:sz w:val="24"/>
          <w:szCs w:val="24"/>
          <w:highlight w:val="yellow"/>
          <w:u w:val="single"/>
        </w:rPr>
        <w:t>Work in progress</w:t>
      </w:r>
    </w:p>
    <w:p w:rsidR="002703B8" w:rsidRPr="002703B8" w:rsidRDefault="002703B8" w:rsidP="002703B8">
      <w:pPr>
        <w:rPr>
          <w:rFonts w:ascii="Times New Roman" w:hAnsi="Times New Roman" w:cs="Times New Roman"/>
        </w:rPr>
      </w:pPr>
    </w:p>
    <w:p w:rsidR="00636B5A" w:rsidRPr="00363529"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Separation Technology Description</w:t>
      </w:r>
    </w:p>
    <w:p w:rsidR="00636B5A" w:rsidRDefault="00636B5A" w:rsidP="002703B8">
      <w:pPr>
        <w:pStyle w:val="ListParagraph"/>
        <w:numPr>
          <w:ilvl w:val="0"/>
          <w:numId w:val="5"/>
        </w:numPr>
        <w:spacing w:line="480" w:lineRule="auto"/>
        <w:rPr>
          <w:rFonts w:ascii="Times New Roman" w:hAnsi="Times New Roman" w:cs="Times New Roman"/>
        </w:rPr>
      </w:pPr>
      <w:r w:rsidRPr="00363529">
        <w:rPr>
          <w:rFonts w:ascii="Times New Roman" w:hAnsi="Times New Roman" w:cs="Times New Roman"/>
        </w:rPr>
        <w:t>Production Description</w:t>
      </w:r>
    </w:p>
    <w:p w:rsidR="00636B5A" w:rsidRDefault="002703B8" w:rsidP="00B45342">
      <w:pPr>
        <w:pStyle w:val="ListParagraph"/>
        <w:numPr>
          <w:ilvl w:val="0"/>
          <w:numId w:val="5"/>
        </w:numPr>
        <w:spacing w:line="480" w:lineRule="auto"/>
        <w:rPr>
          <w:rFonts w:ascii="Times New Roman" w:hAnsi="Times New Roman" w:cs="Times New Roman"/>
        </w:rPr>
      </w:pPr>
      <w:r w:rsidRPr="00B45342">
        <w:rPr>
          <w:rFonts w:ascii="Times New Roman" w:hAnsi="Times New Roman" w:cs="Times New Roman"/>
        </w:rPr>
        <w:t>Propionic acid is a colorless liquid which gives off a pungent odor</w:t>
      </w:r>
      <w:r w:rsidR="00A4215E">
        <w:rPr>
          <w:rFonts w:ascii="Times New Roman" w:hAnsi="Times New Roman" w:cs="Times New Roman"/>
        </w:rPr>
        <w:t>.</w:t>
      </w:r>
      <w:r w:rsidRPr="00B45342">
        <w:rPr>
          <w:rFonts w:ascii="Times New Roman" w:hAnsi="Times New Roman" w:cs="Times New Roman"/>
        </w:rPr>
        <w:t xml:space="preserve"> </w:t>
      </w:r>
      <w:r w:rsidR="00A4215E">
        <w:rPr>
          <w:rFonts w:ascii="Times New Roman" w:hAnsi="Times New Roman" w:cs="Times New Roman"/>
        </w:rPr>
        <w:t>C</w:t>
      </w:r>
      <w:r w:rsidR="00A4215E" w:rsidRPr="00B45342">
        <w:rPr>
          <w:rFonts w:ascii="Times New Roman" w:hAnsi="Times New Roman" w:cs="Times New Roman"/>
        </w:rPr>
        <w:t xml:space="preserve">hemically </w:t>
      </w:r>
      <w:r w:rsidRPr="00B45342">
        <w:rPr>
          <w:rFonts w:ascii="Times New Roman" w:hAnsi="Times New Roman" w:cs="Times New Roman"/>
        </w:rPr>
        <w:t>it is a three carbon chain carboxylic acid which has a similar density to water at ambient conditions</w:t>
      </w:r>
      <w:r w:rsidR="00A4215E">
        <w:rPr>
          <w:rFonts w:ascii="Times New Roman" w:hAnsi="Times New Roman" w:cs="Times New Roman"/>
        </w:rPr>
        <w:t>.</w:t>
      </w:r>
      <w:r w:rsidRPr="00B45342">
        <w:rPr>
          <w:rFonts w:ascii="Times New Roman" w:hAnsi="Times New Roman" w:cs="Times New Roman"/>
        </w:rPr>
        <w:t xml:space="preserve"> </w:t>
      </w:r>
      <w:r w:rsidR="00A4215E">
        <w:rPr>
          <w:rFonts w:ascii="Times New Roman" w:hAnsi="Times New Roman" w:cs="Times New Roman"/>
        </w:rPr>
        <w:t>A</w:t>
      </w:r>
      <w:r w:rsidR="00A4215E" w:rsidRPr="00B45342">
        <w:rPr>
          <w:rFonts w:ascii="Times New Roman" w:hAnsi="Times New Roman" w:cs="Times New Roman"/>
        </w:rPr>
        <w:t xml:space="preserve">lso </w:t>
      </w:r>
      <w:r w:rsidRPr="00B45342">
        <w:rPr>
          <w:rFonts w:ascii="Times New Roman" w:hAnsi="Times New Roman" w:cs="Times New Roman"/>
        </w:rPr>
        <w:t xml:space="preserve">this compound is miscible in water much like other short chain organic acids.  </w:t>
      </w:r>
      <w:r w:rsidR="00636B5A" w:rsidRPr="00363529">
        <w:rPr>
          <w:rFonts w:ascii="Times New Roman" w:hAnsi="Times New Roman" w:cs="Times New Roman"/>
        </w:rPr>
        <w:t>Location Sensitivity Analysis</w:t>
      </w:r>
    </w:p>
    <w:p w:rsidR="00636B5A" w:rsidRDefault="00636B5A" w:rsidP="00A4215E">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plants producing Propionic acid and syngas will be based in Morris, Il</w:t>
      </w:r>
      <w:r w:rsidR="00A4215E">
        <w:rPr>
          <w:rFonts w:ascii="Times New Roman" w:hAnsi="Times New Roman" w:cs="Times New Roman"/>
          <w:sz w:val="24"/>
          <w:szCs w:val="24"/>
        </w:rPr>
        <w:t>linois</w:t>
      </w:r>
      <w:r>
        <w:rPr>
          <w:rFonts w:ascii="Times New Roman" w:hAnsi="Times New Roman" w:cs="Times New Roman"/>
          <w:sz w:val="24"/>
          <w:szCs w:val="24"/>
        </w:rPr>
        <w:t xml:space="preserve"> 60450. Team foxtrot based themselves in southern Illinois so as to be near Illinois coal basin number 6. </w:t>
      </w:r>
      <w:r w:rsidR="00A4215E">
        <w:rPr>
          <w:rFonts w:ascii="Times New Roman" w:hAnsi="Times New Roman" w:cs="Times New Roman"/>
          <w:sz w:val="24"/>
          <w:szCs w:val="24"/>
        </w:rPr>
        <w:t>T</w:t>
      </w:r>
      <w:r>
        <w:rPr>
          <w:rFonts w:ascii="Times New Roman" w:hAnsi="Times New Roman" w:cs="Times New Roman"/>
          <w:sz w:val="24"/>
          <w:szCs w:val="24"/>
        </w:rPr>
        <w:t>he syngas that team Foxtrot is producing is quite difficult and expensive to transport</w:t>
      </w:r>
      <w:r w:rsidR="00A4215E">
        <w:rPr>
          <w:rFonts w:ascii="Times New Roman" w:hAnsi="Times New Roman" w:cs="Times New Roman"/>
          <w:sz w:val="24"/>
          <w:szCs w:val="24"/>
        </w:rPr>
        <w:t>.</w:t>
      </w:r>
      <w:r>
        <w:rPr>
          <w:rFonts w:ascii="Times New Roman" w:hAnsi="Times New Roman" w:cs="Times New Roman"/>
          <w:sz w:val="24"/>
          <w:szCs w:val="24"/>
        </w:rPr>
        <w:t xml:space="preserve"> </w:t>
      </w:r>
      <w:r w:rsidR="00A4215E">
        <w:rPr>
          <w:rFonts w:ascii="Times New Roman" w:hAnsi="Times New Roman" w:cs="Times New Roman"/>
          <w:sz w:val="24"/>
          <w:szCs w:val="24"/>
        </w:rPr>
        <w:t>I</w:t>
      </w:r>
      <w:r w:rsidR="00A4215E">
        <w:rPr>
          <w:rFonts w:ascii="Times New Roman" w:hAnsi="Times New Roman" w:cs="Times New Roman"/>
          <w:sz w:val="24"/>
          <w:szCs w:val="24"/>
        </w:rPr>
        <w:t xml:space="preserve">n </w:t>
      </w:r>
      <w:r>
        <w:rPr>
          <w:rFonts w:ascii="Times New Roman" w:hAnsi="Times New Roman" w:cs="Times New Roman"/>
          <w:sz w:val="24"/>
          <w:szCs w:val="24"/>
        </w:rPr>
        <w:t>order to lower costs for both teams it has been decided that team Foxtrot and team Echo will be located next to each other. The determinant factor of team Echo’s location is Ethylene. Ethylene like syngas is quite expensive and difficult to transport. The region near southern Il</w:t>
      </w:r>
      <w:r w:rsidR="00A4215E">
        <w:rPr>
          <w:rFonts w:ascii="Times New Roman" w:hAnsi="Times New Roman" w:cs="Times New Roman"/>
          <w:sz w:val="24"/>
          <w:szCs w:val="24"/>
        </w:rPr>
        <w:t>linois</w:t>
      </w:r>
      <w:r>
        <w:rPr>
          <w:rFonts w:ascii="Times New Roman" w:hAnsi="Times New Roman" w:cs="Times New Roman"/>
          <w:sz w:val="24"/>
          <w:szCs w:val="24"/>
        </w:rPr>
        <w:t xml:space="preserve"> was scoured to find ethylene production plants, and while the search lead heavily towards Texas and Louisiana eventually Lyondell Basell in Morris, Il</w:t>
      </w:r>
      <w:r w:rsidR="00A4215E">
        <w:rPr>
          <w:rFonts w:ascii="Times New Roman" w:hAnsi="Times New Roman" w:cs="Times New Roman"/>
          <w:sz w:val="24"/>
          <w:szCs w:val="24"/>
        </w:rPr>
        <w:t>linois</w:t>
      </w:r>
      <w:r>
        <w:rPr>
          <w:rFonts w:ascii="Times New Roman" w:hAnsi="Times New Roman" w:cs="Times New Roman"/>
          <w:sz w:val="24"/>
          <w:szCs w:val="24"/>
        </w:rPr>
        <w:t xml:space="preserve"> was found and settled upon. In Morris, both teams have chosen to be located as close to a rail line as possible in order to minimize the coal transportation costs of team Foxtrot as team Foxtrot will currently be approximately </w:t>
      </w:r>
      <w:r w:rsidR="00A4215E">
        <w:rPr>
          <w:rFonts w:ascii="Times New Roman" w:hAnsi="Times New Roman" w:cs="Times New Roman"/>
          <w:sz w:val="24"/>
          <w:szCs w:val="24"/>
        </w:rPr>
        <w:t>five</w:t>
      </w:r>
      <w:r w:rsidR="00A4215E">
        <w:rPr>
          <w:rFonts w:ascii="Times New Roman" w:hAnsi="Times New Roman" w:cs="Times New Roman"/>
          <w:sz w:val="24"/>
          <w:szCs w:val="24"/>
        </w:rPr>
        <w:t xml:space="preserve"> </w:t>
      </w:r>
      <w:r>
        <w:rPr>
          <w:rFonts w:ascii="Times New Roman" w:hAnsi="Times New Roman" w:cs="Times New Roman"/>
          <w:sz w:val="24"/>
          <w:szCs w:val="24"/>
        </w:rPr>
        <w:t>hours away from southern Il</w:t>
      </w:r>
      <w:r w:rsidR="00A4215E">
        <w:rPr>
          <w:rFonts w:ascii="Times New Roman" w:hAnsi="Times New Roman" w:cs="Times New Roman"/>
          <w:sz w:val="24"/>
          <w:szCs w:val="24"/>
        </w:rPr>
        <w:t>linois</w:t>
      </w:r>
      <w:r>
        <w:rPr>
          <w:rFonts w:ascii="Times New Roman" w:hAnsi="Times New Roman" w:cs="Times New Roman"/>
          <w:sz w:val="24"/>
          <w:szCs w:val="24"/>
        </w:rPr>
        <w:t>.</w:t>
      </w:r>
    </w:p>
    <w:p w:rsidR="00636B5A" w:rsidRDefault="00636B5A" w:rsidP="00A4215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Morris, Il</w:t>
      </w:r>
      <w:r w:rsidR="00A4215E">
        <w:rPr>
          <w:rFonts w:ascii="Times New Roman" w:hAnsi="Times New Roman" w:cs="Times New Roman"/>
          <w:sz w:val="24"/>
          <w:szCs w:val="24"/>
        </w:rPr>
        <w:t>linois</w:t>
      </w:r>
      <w:r>
        <w:rPr>
          <w:rFonts w:ascii="Times New Roman" w:hAnsi="Times New Roman" w:cs="Times New Roman"/>
          <w:sz w:val="24"/>
          <w:szCs w:val="24"/>
        </w:rPr>
        <w:t xml:space="preserve"> is a small town that is very historical yet not unwilling for progress. Not only is Morris </w:t>
      </w:r>
      <w:r w:rsidR="00A4215E">
        <w:rPr>
          <w:rFonts w:ascii="Times New Roman" w:hAnsi="Times New Roman" w:cs="Times New Roman"/>
          <w:sz w:val="24"/>
          <w:szCs w:val="24"/>
        </w:rPr>
        <w:t xml:space="preserve">the </w:t>
      </w:r>
      <w:r>
        <w:rPr>
          <w:rFonts w:ascii="Times New Roman" w:hAnsi="Times New Roman" w:cs="Times New Roman"/>
          <w:sz w:val="24"/>
          <w:szCs w:val="24"/>
        </w:rPr>
        <w:t xml:space="preserve">home to Lyondell Basell and soon to be </w:t>
      </w:r>
      <w:r w:rsidR="00A4215E">
        <w:rPr>
          <w:rFonts w:ascii="Times New Roman" w:hAnsi="Times New Roman" w:cs="Times New Roman"/>
          <w:sz w:val="24"/>
          <w:szCs w:val="24"/>
        </w:rPr>
        <w:t xml:space="preserve">for </w:t>
      </w:r>
      <w:r>
        <w:rPr>
          <w:rFonts w:ascii="Times New Roman" w:hAnsi="Times New Roman" w:cs="Times New Roman"/>
          <w:sz w:val="24"/>
          <w:szCs w:val="24"/>
        </w:rPr>
        <w:t>teams Echo and Foxtrot</w:t>
      </w:r>
      <w:r w:rsidR="00A4215E">
        <w:rPr>
          <w:rFonts w:ascii="Times New Roman" w:hAnsi="Times New Roman" w:cs="Times New Roman"/>
          <w:sz w:val="24"/>
          <w:szCs w:val="24"/>
        </w:rPr>
        <w:t>.</w:t>
      </w:r>
      <w:r>
        <w:rPr>
          <w:rFonts w:ascii="Times New Roman" w:hAnsi="Times New Roman" w:cs="Times New Roman"/>
          <w:sz w:val="24"/>
          <w:szCs w:val="24"/>
        </w:rPr>
        <w:t xml:space="preserve"> </w:t>
      </w:r>
      <w:r w:rsidR="00A4215E">
        <w:rPr>
          <w:rFonts w:ascii="Times New Roman" w:hAnsi="Times New Roman" w:cs="Times New Roman"/>
          <w:sz w:val="24"/>
          <w:szCs w:val="24"/>
        </w:rPr>
        <w:t>I</w:t>
      </w:r>
      <w:r w:rsidR="00A4215E">
        <w:rPr>
          <w:rFonts w:ascii="Times New Roman" w:hAnsi="Times New Roman" w:cs="Times New Roman"/>
          <w:sz w:val="24"/>
          <w:szCs w:val="24"/>
        </w:rPr>
        <w:t xml:space="preserve">t </w:t>
      </w:r>
      <w:r>
        <w:rPr>
          <w:rFonts w:ascii="Times New Roman" w:hAnsi="Times New Roman" w:cs="Times New Roman"/>
          <w:sz w:val="24"/>
          <w:szCs w:val="24"/>
        </w:rPr>
        <w:t xml:space="preserve">is also home to Dresden nuclear power plant which is one of many plants that supplies power to the Chicago land area. Bill Cheshareck is in charge of all building and zoning permits and </w:t>
      </w:r>
      <w:r w:rsidR="00A4215E">
        <w:rPr>
          <w:rFonts w:ascii="Times New Roman" w:hAnsi="Times New Roman" w:cs="Times New Roman"/>
          <w:sz w:val="24"/>
          <w:szCs w:val="24"/>
        </w:rPr>
        <w:t>the one to</w:t>
      </w:r>
      <w:r>
        <w:rPr>
          <w:rFonts w:ascii="Times New Roman" w:hAnsi="Times New Roman" w:cs="Times New Roman"/>
          <w:sz w:val="24"/>
          <w:szCs w:val="24"/>
        </w:rPr>
        <w:t xml:space="preserve"> be contacted in order to determine what needs to be done in order for plants to be built in Morris.</w:t>
      </w:r>
    </w:p>
    <w:p w:rsidR="00636B5A" w:rsidRPr="00636B5A" w:rsidRDefault="00636B5A" w:rsidP="00636B5A">
      <w:pPr>
        <w:rPr>
          <w:rFonts w:ascii="Times New Roman" w:hAnsi="Times New Roman" w:cs="Times New Roman"/>
        </w:rPr>
      </w:pPr>
    </w:p>
    <w:p w:rsidR="00636B5A" w:rsidRPr="00363529"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ESH Law Compliance</w:t>
      </w:r>
    </w:p>
    <w:p w:rsidR="00636B5A" w:rsidRPr="00363529"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Laws of Physics Compliance</w:t>
      </w:r>
    </w:p>
    <w:p w:rsidR="00636B5A" w:rsidRDefault="00636B5A" w:rsidP="00A4215E">
      <w:pPr>
        <w:pStyle w:val="ListParagraph"/>
        <w:numPr>
          <w:ilvl w:val="0"/>
          <w:numId w:val="5"/>
        </w:numPr>
        <w:spacing w:line="480" w:lineRule="auto"/>
        <w:rPr>
          <w:rFonts w:ascii="Times New Roman" w:hAnsi="Times New Roman" w:cs="Times New Roman"/>
        </w:rPr>
      </w:pPr>
      <w:r w:rsidRPr="00363529">
        <w:rPr>
          <w:rFonts w:ascii="Times New Roman" w:hAnsi="Times New Roman" w:cs="Times New Roman"/>
        </w:rPr>
        <w:t>Turndown Ratio</w:t>
      </w:r>
    </w:p>
    <w:p w:rsidR="00636B5A" w:rsidRPr="00636B5A" w:rsidRDefault="00636B5A" w:rsidP="00A4215E">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order to have enough time</w:t>
      </w:r>
      <w:r w:rsidR="004C528B">
        <w:rPr>
          <w:rFonts w:ascii="Times New Roman" w:hAnsi="Times New Roman" w:cs="Times New Roman"/>
          <w:sz w:val="24"/>
          <w:szCs w:val="24"/>
        </w:rPr>
        <w:t xml:space="preserve"> to properly ensure that all machinery is in proper working order and to ensure that any problems can be fixed</w:t>
      </w:r>
      <w:r w:rsidR="00A4215E">
        <w:rPr>
          <w:rFonts w:ascii="Times New Roman" w:hAnsi="Times New Roman" w:cs="Times New Roman"/>
          <w:sz w:val="24"/>
          <w:szCs w:val="24"/>
        </w:rPr>
        <w:t>,</w:t>
      </w:r>
      <w:r w:rsidR="004C528B">
        <w:rPr>
          <w:rFonts w:ascii="Times New Roman" w:hAnsi="Times New Roman" w:cs="Times New Roman"/>
          <w:sz w:val="24"/>
          <w:szCs w:val="24"/>
        </w:rPr>
        <w:t xml:space="preserve"> it is integral </w:t>
      </w:r>
      <w:r w:rsidR="00A4215E">
        <w:rPr>
          <w:rFonts w:ascii="Times New Roman" w:hAnsi="Times New Roman" w:cs="Times New Roman"/>
          <w:sz w:val="24"/>
          <w:szCs w:val="24"/>
        </w:rPr>
        <w:t xml:space="preserve">that </w:t>
      </w:r>
      <w:r w:rsidR="004C528B">
        <w:rPr>
          <w:rFonts w:ascii="Times New Roman" w:hAnsi="Times New Roman" w:cs="Times New Roman"/>
          <w:sz w:val="24"/>
          <w:szCs w:val="24"/>
        </w:rPr>
        <w:t xml:space="preserve">a proper turn down ratio is selected. Usual turn down ratios are around 30 days, and team echo will be going with a turn down ratio of 28 days, thus the operating year will be 337 days. Team foxtrot will be operating at </w:t>
      </w:r>
      <w:r w:rsidR="004C528B">
        <w:rPr>
          <w:rFonts w:ascii="Times New Roman" w:hAnsi="Times New Roman" w:cs="Times New Roman"/>
          <w:sz w:val="24"/>
          <w:szCs w:val="24"/>
        </w:rPr>
        <w:lastRenderedPageBreak/>
        <w:t xml:space="preserve">an 18 day turn-down ratio and thus their syngas will be stored during the 10 days in which the </w:t>
      </w:r>
      <w:r w:rsidR="00A4215E">
        <w:rPr>
          <w:rFonts w:ascii="Times New Roman" w:hAnsi="Times New Roman" w:cs="Times New Roman"/>
          <w:sz w:val="24"/>
          <w:szCs w:val="24"/>
        </w:rPr>
        <w:t>E</w:t>
      </w:r>
      <w:r w:rsidR="00A4215E">
        <w:rPr>
          <w:rFonts w:ascii="Times New Roman" w:hAnsi="Times New Roman" w:cs="Times New Roman"/>
          <w:sz w:val="24"/>
          <w:szCs w:val="24"/>
        </w:rPr>
        <w:t xml:space="preserve">cho </w:t>
      </w:r>
      <w:r w:rsidR="004C528B">
        <w:rPr>
          <w:rFonts w:ascii="Times New Roman" w:hAnsi="Times New Roman" w:cs="Times New Roman"/>
          <w:sz w:val="24"/>
          <w:szCs w:val="24"/>
        </w:rPr>
        <w:t>plant will not be operational.</w:t>
      </w:r>
    </w:p>
    <w:p w:rsidR="00636B5A" w:rsidRPr="00363529" w:rsidRDefault="00636B5A" w:rsidP="00066348">
      <w:pPr>
        <w:pStyle w:val="ListParagraph"/>
        <w:numPr>
          <w:ilvl w:val="0"/>
          <w:numId w:val="7"/>
        </w:numPr>
        <w:spacing w:line="480" w:lineRule="auto"/>
        <w:ind w:left="1296"/>
        <w:rPr>
          <w:rFonts w:ascii="Times New Roman" w:hAnsi="Times New Roman" w:cs="Times New Roman"/>
        </w:rPr>
      </w:pPr>
      <w:r w:rsidRPr="00363529">
        <w:rPr>
          <w:rFonts w:ascii="Times New Roman" w:hAnsi="Times New Roman" w:cs="Times New Roman"/>
        </w:rPr>
        <w:t>Applicable Standards</w:t>
      </w:r>
    </w:p>
    <w:p w:rsidR="00636B5A" w:rsidRDefault="00636B5A" w:rsidP="009C7161">
      <w:pPr>
        <w:pStyle w:val="ListParagraph"/>
        <w:numPr>
          <w:ilvl w:val="0"/>
          <w:numId w:val="7"/>
        </w:numPr>
        <w:spacing w:line="480" w:lineRule="auto"/>
        <w:ind w:left="1296"/>
        <w:rPr>
          <w:rFonts w:ascii="Times New Roman" w:hAnsi="Times New Roman" w:cs="Times New Roman"/>
        </w:rPr>
      </w:pPr>
      <w:r w:rsidRPr="00363529">
        <w:rPr>
          <w:rFonts w:ascii="Times New Roman" w:hAnsi="Times New Roman" w:cs="Times New Roman"/>
        </w:rPr>
        <w:t xml:space="preserve">Project Communications </w:t>
      </w:r>
    </w:p>
    <w:p w:rsidR="00035496" w:rsidRDefault="00636B5A" w:rsidP="009C7161">
      <w:pPr>
        <w:pStyle w:val="ListParagraph"/>
        <w:numPr>
          <w:ilvl w:val="0"/>
          <w:numId w:val="7"/>
        </w:numPr>
        <w:spacing w:line="480" w:lineRule="auto"/>
        <w:ind w:left="1296"/>
        <w:rPr>
          <w:rFonts w:ascii="Times New Roman" w:hAnsi="Times New Roman" w:cs="Times New Roman"/>
        </w:rPr>
      </w:pPr>
      <w:r w:rsidRPr="00636B5A">
        <w:rPr>
          <w:rFonts w:ascii="Times New Roman" w:hAnsi="Times New Roman" w:cs="Times New Roman"/>
        </w:rPr>
        <w:t>Information Sources and References</w:t>
      </w:r>
    </w:p>
    <w:p w:rsidR="00D85327" w:rsidRDefault="00D85327" w:rsidP="00D85327">
      <w:pPr>
        <w:rPr>
          <w:rFonts w:ascii="Times New Roman" w:hAnsi="Times New Roman" w:cs="Times New Roman"/>
        </w:rPr>
      </w:pPr>
    </w:p>
    <w:p w:rsidR="00D85327" w:rsidRDefault="00BF0CA0" w:rsidP="00D85327">
      <w:hyperlink r:id="rId10" w:history="1">
        <w:r w:rsidR="00D85327">
          <w:rPr>
            <w:rStyle w:val="Hyperlink"/>
          </w:rPr>
          <w:t>http://www.epa.gov/ttnatw01/hlthef/propiona.html</w:t>
        </w:r>
      </w:hyperlink>
    </w:p>
    <w:p w:rsidR="00D85327" w:rsidRDefault="00BF0CA0" w:rsidP="00D85327">
      <w:hyperlink r:id="rId11" w:history="1">
        <w:r w:rsidR="00D85327">
          <w:rPr>
            <w:rStyle w:val="Hyperlink"/>
          </w:rPr>
          <w:t>http://www.businessdictionary.com/definition/acute-effect.html</w:t>
        </w:r>
      </w:hyperlink>
    </w:p>
    <w:p w:rsidR="00DE34DC" w:rsidRDefault="00BF0CA0" w:rsidP="00D85327">
      <w:hyperlink r:id="rId12" w:history="1">
        <w:r w:rsidR="00D85327">
          <w:rPr>
            <w:rStyle w:val="Hyperlink"/>
          </w:rPr>
          <w:t>http://www.epa.gov/oppsrrd1/REDs/factsheets/4078fact.pdf</w:t>
        </w:r>
      </w:hyperlink>
    </w:p>
    <w:p w:rsidR="00AA69EE" w:rsidRDefault="00BF0CA0" w:rsidP="00D85327">
      <w:hyperlink r:id="rId13" w:anchor="Symptoms" w:history="1">
        <w:r w:rsidR="00DE34DC">
          <w:rPr>
            <w:rStyle w:val="Hyperlink"/>
          </w:rPr>
          <w:t>http://www.pesticideinfo.org/Detail_Chemical.jsp?Rec_Id=PC32857#Symptoms</w:t>
        </w:r>
      </w:hyperlink>
    </w:p>
    <w:p w:rsidR="00AA69EE" w:rsidRDefault="00BF0CA0" w:rsidP="00D85327">
      <w:hyperlink r:id="rId14" w:history="1">
        <w:r w:rsidR="00AA69EE">
          <w:rPr>
            <w:rStyle w:val="Hyperlink"/>
          </w:rPr>
          <w:t>http://www.lenntech.com/periodic/elements/rh.htm</w:t>
        </w:r>
      </w:hyperlink>
    </w:p>
    <w:p w:rsidR="00AA69EE" w:rsidRDefault="00BF0CA0" w:rsidP="00D85327">
      <w:hyperlink r:id="rId15" w:history="1">
        <w:r w:rsidR="008641EA">
          <w:rPr>
            <w:rStyle w:val="Hyperlink"/>
          </w:rPr>
          <w:t>http://www.espimetals.com/index.php/msds/527-cobalt-iodide</w:t>
        </w:r>
      </w:hyperlink>
    </w:p>
    <w:p w:rsidR="00AA69EE" w:rsidRDefault="00AA69EE" w:rsidP="00D85327">
      <w:pPr>
        <w:rPr>
          <w:rFonts w:ascii="Times New Roman" w:hAnsi="Times New Roman" w:cs="Times New Roman"/>
        </w:rPr>
      </w:pPr>
    </w:p>
    <w:p w:rsidR="00AA69EE" w:rsidRDefault="00AA69EE" w:rsidP="00D85327">
      <w:pPr>
        <w:rPr>
          <w:rFonts w:ascii="Times New Roman" w:hAnsi="Times New Roman" w:cs="Times New Roman"/>
        </w:rPr>
      </w:pPr>
    </w:p>
    <w:p w:rsidR="00AA69EE" w:rsidRDefault="00AA69EE" w:rsidP="00D85327">
      <w:pPr>
        <w:rPr>
          <w:rFonts w:ascii="Times New Roman" w:hAnsi="Times New Roman" w:cs="Times New Roman"/>
        </w:rPr>
      </w:pPr>
    </w:p>
    <w:p w:rsidR="00AA69EE" w:rsidRPr="00D85327" w:rsidRDefault="00AA69EE" w:rsidP="00D85327">
      <w:pPr>
        <w:rPr>
          <w:rFonts w:ascii="Times New Roman" w:hAnsi="Times New Roman" w:cs="Times New Roman"/>
        </w:rPr>
      </w:pPr>
    </w:p>
    <w:sectPr w:rsidR="00AA69EE" w:rsidRPr="00D85327" w:rsidSect="00D713AC">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965" w:rsidRDefault="00AE3965" w:rsidP="00972075">
      <w:pPr>
        <w:spacing w:after="0" w:line="240" w:lineRule="auto"/>
      </w:pPr>
      <w:r>
        <w:separator/>
      </w:r>
    </w:p>
  </w:endnote>
  <w:endnote w:type="continuationSeparator" w:id="0">
    <w:p w:rsidR="00AE3965" w:rsidRDefault="00AE3965" w:rsidP="009720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F84" w:rsidRDefault="002B4F84" w:rsidP="00972075">
    <w:pPr>
      <w:pStyle w:val="Footer"/>
      <w:rPr>
        <w:i/>
        <w:iCs/>
      </w:rPr>
    </w:pPr>
    <w:r>
      <w:rPr>
        <w:i/>
        <w:iCs/>
      </w:rPr>
      <w:t xml:space="preserve">Senior Design ChE-397 </w:t>
    </w:r>
    <w:r w:rsidRPr="009E66F6">
      <w:rPr>
        <w:i/>
        <w:iCs/>
      </w:rPr>
      <w:t xml:space="preserve">Group </w:t>
    </w:r>
    <w:r>
      <w:rPr>
        <w:i/>
        <w:iCs/>
      </w:rPr>
      <w:t>Echo</w:t>
    </w:r>
    <w:r w:rsidRPr="009E66F6">
      <w:rPr>
        <w:i/>
        <w:iCs/>
      </w:rPr>
      <w:tab/>
    </w:r>
    <w:r>
      <w:rPr>
        <w:i/>
        <w:iCs/>
      </w:rPr>
      <w:t xml:space="preserve">p. </w:t>
    </w:r>
    <w:r w:rsidRPr="008552B6">
      <w:rPr>
        <w:i/>
        <w:iCs/>
      </w:rPr>
      <w:fldChar w:fldCharType="begin"/>
    </w:r>
    <w:r w:rsidRPr="008552B6">
      <w:rPr>
        <w:i/>
        <w:iCs/>
      </w:rPr>
      <w:instrText xml:space="preserve"> PAGE   \* MERGEFORMAT </w:instrText>
    </w:r>
    <w:r w:rsidRPr="008552B6">
      <w:rPr>
        <w:i/>
        <w:iCs/>
      </w:rPr>
      <w:fldChar w:fldCharType="separate"/>
    </w:r>
    <w:r w:rsidR="00CA60DA">
      <w:rPr>
        <w:i/>
        <w:iCs/>
        <w:noProof/>
      </w:rPr>
      <w:t>22</w:t>
    </w:r>
    <w:r w:rsidRPr="008552B6">
      <w:rPr>
        <w:i/>
        <w:iCs/>
      </w:rPr>
      <w:fldChar w:fldCharType="end"/>
    </w:r>
    <w:r>
      <w:rPr>
        <w:rStyle w:val="PageNumber"/>
        <w:i/>
        <w:iCs/>
      </w:rPr>
      <w:t xml:space="preserve"> </w:t>
    </w:r>
    <w:r w:rsidRPr="009E66F6">
      <w:rPr>
        <w:i/>
        <w:iCs/>
      </w:rPr>
      <w:tab/>
    </w:r>
    <w:r>
      <w:rPr>
        <w:i/>
        <w:iCs/>
      </w:rPr>
      <w:t>Spring 2011     02/05/2011</w:t>
    </w:r>
  </w:p>
  <w:p w:rsidR="002B4F84" w:rsidRPr="00972075" w:rsidRDefault="002B4F84">
    <w:pPr>
      <w:pStyle w:val="Footer"/>
      <w:rPr>
        <w:i/>
        <w:iCs/>
      </w:rPr>
    </w:pPr>
    <w:r>
      <w:rPr>
        <w:i/>
        <w:iCs/>
      </w:rPr>
      <w:t>Basrawi, Guerrero, Patel, Thompson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965" w:rsidRDefault="00AE3965" w:rsidP="00972075">
      <w:pPr>
        <w:spacing w:after="0" w:line="240" w:lineRule="auto"/>
      </w:pPr>
      <w:r>
        <w:separator/>
      </w:r>
    </w:p>
  </w:footnote>
  <w:footnote w:type="continuationSeparator" w:id="0">
    <w:p w:rsidR="00AE3965" w:rsidRDefault="00AE3965" w:rsidP="009720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F84" w:rsidRDefault="002B4F84" w:rsidP="00972075">
    <w:pPr>
      <w:pStyle w:val="Header"/>
      <w:tabs>
        <w:tab w:val="clear" w:pos="4680"/>
      </w:tabs>
    </w:pPr>
    <w:r>
      <w:rPr>
        <w:b/>
        <w:bCs/>
        <w:color w:val="000000"/>
      </w:rPr>
      <w:t>Propionic Acid from Syngas</w:t>
    </w:r>
    <w:r>
      <w:rPr>
        <w:b/>
        <w:bCs/>
      </w:rPr>
      <w:tab/>
    </w:r>
    <w:r w:rsidRPr="00DF5CD7">
      <w:rPr>
        <w:b/>
        <w:bCs/>
      </w:rPr>
      <w:t>University</w:t>
    </w:r>
    <w:r>
      <w:rPr>
        <w:b/>
        <w:bCs/>
      </w:rPr>
      <w:t xml:space="preserve"> o</w:t>
    </w:r>
    <w:r w:rsidRPr="00DF5CD7">
      <w:rPr>
        <w:b/>
        <w:bCs/>
      </w:rPr>
      <w:t>f Illinois at Chicago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81361"/>
    <w:multiLevelType w:val="hybridMultilevel"/>
    <w:tmpl w:val="80047F2A"/>
    <w:lvl w:ilvl="0" w:tplc="FAEA7062">
      <w:start w:val="1"/>
      <w:numFmt w:val="upperRoman"/>
      <w:lvlText w:val="%1."/>
      <w:lvlJc w:val="left"/>
      <w:pPr>
        <w:ind w:left="1350" w:hanging="360"/>
      </w:pPr>
      <w:rPr>
        <w:rFonts w:asciiTheme="minorHAnsi" w:eastAsiaTheme="minorHAnsi" w:hAnsiTheme="minorHAnsi" w:cstheme="minorBidi"/>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69E5D7D"/>
    <w:multiLevelType w:val="hybridMultilevel"/>
    <w:tmpl w:val="7B90BE7C"/>
    <w:lvl w:ilvl="0" w:tplc="04090019">
      <w:start w:val="1"/>
      <w:numFmt w:val="decimal"/>
      <w:lvlText w:val="%1."/>
      <w:lvlJc w:val="left"/>
      <w:pPr>
        <w:ind w:left="810" w:hanging="360"/>
      </w:pPr>
    </w:lvl>
    <w:lvl w:ilvl="1" w:tplc="E0DCF052">
      <w:start w:val="1"/>
      <w:numFmt w:val="upperRoman"/>
      <w:lvlText w:val="%2."/>
      <w:lvlJc w:val="left"/>
      <w:pPr>
        <w:ind w:left="1440" w:hanging="360"/>
      </w:pPr>
      <w:rPr>
        <w:rFonts w:asciiTheme="minorHAnsi" w:eastAsiaTheme="minorHAnsi" w:hAnsiTheme="minorHAnsi" w:cstheme="minorBidi"/>
      </w:rPr>
    </w:lvl>
    <w:lvl w:ilvl="2" w:tplc="0409001B">
      <w:start w:val="1"/>
      <w:numFmt w:val="lowerRoman"/>
      <w:lvlText w:val="%3."/>
      <w:lvlJc w:val="right"/>
      <w:pPr>
        <w:ind w:left="1890" w:hanging="180"/>
      </w:pPr>
    </w:lvl>
    <w:lvl w:ilvl="3" w:tplc="0409000F">
      <w:start w:val="1"/>
      <w:numFmt w:val="decimal"/>
      <w:lvlText w:val="%4."/>
      <w:lvlJc w:val="left"/>
      <w:pPr>
        <w:ind w:left="2880" w:hanging="360"/>
      </w:pPr>
    </w:lvl>
    <w:lvl w:ilvl="4" w:tplc="388E2354">
      <w:start w:val="1"/>
      <w:numFmt w:val="lowerLetter"/>
      <w:lvlText w:val="%5."/>
      <w:lvlJc w:val="left"/>
      <w:pPr>
        <w:ind w:left="135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096E96"/>
    <w:multiLevelType w:val="hybridMultilevel"/>
    <w:tmpl w:val="8DD48B4C"/>
    <w:lvl w:ilvl="0" w:tplc="A06002E6">
      <w:start w:val="1"/>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
    <w:nsid w:val="34236490"/>
    <w:multiLevelType w:val="hybridMultilevel"/>
    <w:tmpl w:val="7B90BE7C"/>
    <w:lvl w:ilvl="0" w:tplc="04090019">
      <w:start w:val="1"/>
      <w:numFmt w:val="decimal"/>
      <w:lvlText w:val="%1."/>
      <w:lvlJc w:val="left"/>
      <w:pPr>
        <w:ind w:left="810" w:hanging="360"/>
      </w:pPr>
    </w:lvl>
    <w:lvl w:ilvl="1" w:tplc="E0DCF052">
      <w:start w:val="1"/>
      <w:numFmt w:val="upperRoman"/>
      <w:lvlText w:val="%2."/>
      <w:lvlJc w:val="left"/>
      <w:pPr>
        <w:ind w:left="1440" w:hanging="360"/>
      </w:pPr>
      <w:rPr>
        <w:rFonts w:asciiTheme="minorHAnsi" w:eastAsiaTheme="minorHAnsi" w:hAnsiTheme="minorHAnsi" w:cstheme="minorBidi"/>
      </w:rPr>
    </w:lvl>
    <w:lvl w:ilvl="2" w:tplc="0409001B">
      <w:start w:val="1"/>
      <w:numFmt w:val="lowerRoman"/>
      <w:lvlText w:val="%3."/>
      <w:lvlJc w:val="right"/>
      <w:pPr>
        <w:ind w:left="1890" w:hanging="180"/>
      </w:pPr>
    </w:lvl>
    <w:lvl w:ilvl="3" w:tplc="0409000F">
      <w:start w:val="1"/>
      <w:numFmt w:val="decimal"/>
      <w:lvlText w:val="%4."/>
      <w:lvlJc w:val="left"/>
      <w:pPr>
        <w:ind w:left="2880" w:hanging="360"/>
      </w:pPr>
    </w:lvl>
    <w:lvl w:ilvl="4" w:tplc="388E2354">
      <w:start w:val="1"/>
      <w:numFmt w:val="lowerLetter"/>
      <w:lvlText w:val="%5."/>
      <w:lvlJc w:val="left"/>
      <w:pPr>
        <w:ind w:left="135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497CC8"/>
    <w:multiLevelType w:val="hybridMultilevel"/>
    <w:tmpl w:val="3986506C"/>
    <w:lvl w:ilvl="0" w:tplc="AFA84C36">
      <w:start w:val="1"/>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5">
    <w:nsid w:val="6F8E6B39"/>
    <w:multiLevelType w:val="hybridMultilevel"/>
    <w:tmpl w:val="A6244C44"/>
    <w:lvl w:ilvl="0" w:tplc="E0DCF052">
      <w:start w:val="1"/>
      <w:numFmt w:val="upperRoman"/>
      <w:lvlText w:val="%1."/>
      <w:lvlJc w:val="left"/>
      <w:pPr>
        <w:ind w:left="135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CD53CD3"/>
    <w:multiLevelType w:val="hybridMultilevel"/>
    <w:tmpl w:val="C7242E52"/>
    <w:lvl w:ilvl="0" w:tplc="C5B2CA98">
      <w:start w:val="1"/>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num w:numId="1">
    <w:abstractNumId w:val="3"/>
  </w:num>
  <w:num w:numId="2">
    <w:abstractNumId w:val="0"/>
  </w:num>
  <w:num w:numId="3">
    <w:abstractNumId w:val="2"/>
  </w:num>
  <w:num w:numId="4">
    <w:abstractNumId w:val="6"/>
  </w:num>
  <w:num w:numId="5">
    <w:abstractNumId w:val="4"/>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trackRevisions/>
  <w:defaultTabStop w:val="720"/>
  <w:characterSpacingControl w:val="doNotCompress"/>
  <w:footnotePr>
    <w:footnote w:id="-1"/>
    <w:footnote w:id="0"/>
  </w:footnotePr>
  <w:endnotePr>
    <w:endnote w:id="-1"/>
    <w:endnote w:id="0"/>
  </w:endnotePr>
  <w:compat/>
  <w:rsids>
    <w:rsidRoot w:val="00FC2576"/>
    <w:rsid w:val="00000FC0"/>
    <w:rsid w:val="00035496"/>
    <w:rsid w:val="00053AC0"/>
    <w:rsid w:val="00054DFB"/>
    <w:rsid w:val="000638B4"/>
    <w:rsid w:val="00066348"/>
    <w:rsid w:val="000A23FC"/>
    <w:rsid w:val="000A5537"/>
    <w:rsid w:val="000C6D41"/>
    <w:rsid w:val="000D62B4"/>
    <w:rsid w:val="000F62FB"/>
    <w:rsid w:val="001625D7"/>
    <w:rsid w:val="001650CD"/>
    <w:rsid w:val="00175DCF"/>
    <w:rsid w:val="001C4AA0"/>
    <w:rsid w:val="001D5D51"/>
    <w:rsid w:val="001D60B0"/>
    <w:rsid w:val="002015FF"/>
    <w:rsid w:val="00204FD1"/>
    <w:rsid w:val="002164A6"/>
    <w:rsid w:val="002703B8"/>
    <w:rsid w:val="002B4F84"/>
    <w:rsid w:val="002C46DD"/>
    <w:rsid w:val="002E1EA3"/>
    <w:rsid w:val="002E5882"/>
    <w:rsid w:val="003176F6"/>
    <w:rsid w:val="00323E4D"/>
    <w:rsid w:val="00336CDE"/>
    <w:rsid w:val="0034683B"/>
    <w:rsid w:val="003508CD"/>
    <w:rsid w:val="00356FEC"/>
    <w:rsid w:val="00363529"/>
    <w:rsid w:val="00376A7C"/>
    <w:rsid w:val="00387B1D"/>
    <w:rsid w:val="003A1B73"/>
    <w:rsid w:val="00404341"/>
    <w:rsid w:val="00404F65"/>
    <w:rsid w:val="00443EEA"/>
    <w:rsid w:val="00455FF5"/>
    <w:rsid w:val="00467F60"/>
    <w:rsid w:val="004C528B"/>
    <w:rsid w:val="004F560F"/>
    <w:rsid w:val="00545FC9"/>
    <w:rsid w:val="005A3A5C"/>
    <w:rsid w:val="005E0D9B"/>
    <w:rsid w:val="0062338D"/>
    <w:rsid w:val="0063356C"/>
    <w:rsid w:val="00636B5A"/>
    <w:rsid w:val="0064660D"/>
    <w:rsid w:val="00667F28"/>
    <w:rsid w:val="00693C3E"/>
    <w:rsid w:val="006E1405"/>
    <w:rsid w:val="006F4B7D"/>
    <w:rsid w:val="00747121"/>
    <w:rsid w:val="00781016"/>
    <w:rsid w:val="007B7D9E"/>
    <w:rsid w:val="007C6FC3"/>
    <w:rsid w:val="007D1BF2"/>
    <w:rsid w:val="0081358D"/>
    <w:rsid w:val="008641EA"/>
    <w:rsid w:val="00880035"/>
    <w:rsid w:val="008A2ADA"/>
    <w:rsid w:val="008E1201"/>
    <w:rsid w:val="008F6013"/>
    <w:rsid w:val="009056A5"/>
    <w:rsid w:val="009163FD"/>
    <w:rsid w:val="00923E29"/>
    <w:rsid w:val="00943E26"/>
    <w:rsid w:val="00972075"/>
    <w:rsid w:val="009C7161"/>
    <w:rsid w:val="009E0DA0"/>
    <w:rsid w:val="00A4215E"/>
    <w:rsid w:val="00AA69EE"/>
    <w:rsid w:val="00AD26D9"/>
    <w:rsid w:val="00AE105F"/>
    <w:rsid w:val="00AE3965"/>
    <w:rsid w:val="00B2556F"/>
    <w:rsid w:val="00B25769"/>
    <w:rsid w:val="00B45342"/>
    <w:rsid w:val="00BF0CA0"/>
    <w:rsid w:val="00C73A2B"/>
    <w:rsid w:val="00CA3F92"/>
    <w:rsid w:val="00CA60DA"/>
    <w:rsid w:val="00CC7D46"/>
    <w:rsid w:val="00CE4554"/>
    <w:rsid w:val="00D32DE4"/>
    <w:rsid w:val="00D37BE4"/>
    <w:rsid w:val="00D56DF9"/>
    <w:rsid w:val="00D713AC"/>
    <w:rsid w:val="00D85327"/>
    <w:rsid w:val="00D96BA0"/>
    <w:rsid w:val="00DB6EDB"/>
    <w:rsid w:val="00DE34DC"/>
    <w:rsid w:val="00DF1C0C"/>
    <w:rsid w:val="00E9264D"/>
    <w:rsid w:val="00F86BDF"/>
    <w:rsid w:val="00FC2576"/>
    <w:rsid w:val="00FC669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3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C2576"/>
    <w:pPr>
      <w:spacing w:after="0" w:line="240" w:lineRule="auto"/>
    </w:pPr>
  </w:style>
  <w:style w:type="paragraph" w:styleId="ListParagraph">
    <w:name w:val="List Paragraph"/>
    <w:basedOn w:val="Normal"/>
    <w:uiPriority w:val="34"/>
    <w:qFormat/>
    <w:rsid w:val="00972075"/>
    <w:pPr>
      <w:spacing w:after="0" w:line="240" w:lineRule="auto"/>
      <w:ind w:left="720"/>
      <w:contextualSpacing/>
    </w:pPr>
    <w:rPr>
      <w:sz w:val="24"/>
      <w:szCs w:val="24"/>
    </w:rPr>
  </w:style>
  <w:style w:type="paragraph" w:styleId="BalloonText">
    <w:name w:val="Balloon Text"/>
    <w:basedOn w:val="Normal"/>
    <w:link w:val="BalloonTextChar"/>
    <w:uiPriority w:val="99"/>
    <w:semiHidden/>
    <w:unhideWhenUsed/>
    <w:rsid w:val="009720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075"/>
    <w:rPr>
      <w:rFonts w:ascii="Tahoma" w:hAnsi="Tahoma" w:cs="Tahoma"/>
      <w:sz w:val="16"/>
      <w:szCs w:val="16"/>
    </w:rPr>
  </w:style>
  <w:style w:type="paragraph" w:styleId="Header">
    <w:name w:val="header"/>
    <w:basedOn w:val="Normal"/>
    <w:link w:val="HeaderChar"/>
    <w:unhideWhenUsed/>
    <w:rsid w:val="00972075"/>
    <w:pPr>
      <w:tabs>
        <w:tab w:val="center" w:pos="4680"/>
        <w:tab w:val="right" w:pos="9360"/>
      </w:tabs>
      <w:spacing w:after="0" w:line="240" w:lineRule="auto"/>
    </w:pPr>
  </w:style>
  <w:style w:type="character" w:customStyle="1" w:styleId="HeaderChar">
    <w:name w:val="Header Char"/>
    <w:basedOn w:val="DefaultParagraphFont"/>
    <w:link w:val="Header"/>
    <w:rsid w:val="00972075"/>
  </w:style>
  <w:style w:type="paragraph" w:styleId="Footer">
    <w:name w:val="footer"/>
    <w:basedOn w:val="Normal"/>
    <w:link w:val="FooterChar"/>
    <w:unhideWhenUsed/>
    <w:rsid w:val="00972075"/>
    <w:pPr>
      <w:tabs>
        <w:tab w:val="center" w:pos="4680"/>
        <w:tab w:val="right" w:pos="9360"/>
      </w:tabs>
      <w:spacing w:after="0" w:line="240" w:lineRule="auto"/>
    </w:pPr>
  </w:style>
  <w:style w:type="character" w:customStyle="1" w:styleId="FooterChar">
    <w:name w:val="Footer Char"/>
    <w:basedOn w:val="DefaultParagraphFont"/>
    <w:link w:val="Footer"/>
    <w:rsid w:val="00972075"/>
  </w:style>
  <w:style w:type="character" w:styleId="PageNumber">
    <w:name w:val="page number"/>
    <w:basedOn w:val="DefaultParagraphFont"/>
    <w:rsid w:val="00972075"/>
    <w:rPr>
      <w:rFonts w:cs="Times New Roman"/>
    </w:rPr>
  </w:style>
  <w:style w:type="character" w:customStyle="1" w:styleId="NoSpacingChar">
    <w:name w:val="No Spacing Char"/>
    <w:basedOn w:val="DefaultParagraphFont"/>
    <w:link w:val="NoSpacing"/>
    <w:uiPriority w:val="1"/>
    <w:rsid w:val="00035496"/>
  </w:style>
  <w:style w:type="table" w:styleId="TableGrid">
    <w:name w:val="Table Grid"/>
    <w:basedOn w:val="TableNormal"/>
    <w:uiPriority w:val="59"/>
    <w:rsid w:val="004C52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D85327"/>
    <w:rPr>
      <w:color w:val="0000FF"/>
      <w:u w:val="single"/>
    </w:rPr>
  </w:style>
  <w:style w:type="character" w:customStyle="1" w:styleId="apple-style-span">
    <w:name w:val="apple-style-span"/>
    <w:basedOn w:val="DefaultParagraphFont"/>
    <w:rsid w:val="001650CD"/>
  </w:style>
  <w:style w:type="paragraph" w:styleId="Revision">
    <w:name w:val="Revision"/>
    <w:hidden/>
    <w:uiPriority w:val="99"/>
    <w:semiHidden/>
    <w:rsid w:val="00175DC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pesticideinfo.org/Detail_Chemical.jsp?Rec_Id=PC3285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a.gov/oppsrrd1/REDs/factsheets/4078fact.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sinessdictionary.com/definition/acute-effect.html" TargetMode="External"/><Relationship Id="rId5" Type="http://schemas.openxmlformats.org/officeDocument/2006/relationships/webSettings" Target="webSettings.xml"/><Relationship Id="rId15" Type="http://schemas.openxmlformats.org/officeDocument/2006/relationships/hyperlink" Target="http://www.espimetals.com/index.php/msds/527-cobalt-iodide" TargetMode="External"/><Relationship Id="rId10" Type="http://schemas.openxmlformats.org/officeDocument/2006/relationships/hyperlink" Target="http://www.epa.gov/ttnatw01/hlthef/propion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www.lenntech.com/periodic/elements/rh.h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Kevin%20Thompson\Documents\average%20price%20propionic%20aci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Average</a:t>
            </a:r>
            <a:r>
              <a:rPr lang="en-US" baseline="0"/>
              <a:t> Price of Propionic Acid</a:t>
            </a:r>
            <a:endParaRPr lang="en-US"/>
          </a:p>
        </c:rich>
      </c:tx>
    </c:title>
    <c:plotArea>
      <c:layout/>
      <c:scatterChart>
        <c:scatterStyle val="smoothMarker"/>
        <c:ser>
          <c:idx val="0"/>
          <c:order val="0"/>
          <c:marker>
            <c:symbol val="none"/>
          </c:marker>
          <c:xVal>
            <c:numRef>
              <c:f>Sheet1!$B$3:$B$9</c:f>
              <c:numCache>
                <c:formatCode>General</c:formatCode>
                <c:ptCount val="7"/>
                <c:pt idx="0">
                  <c:v>2000</c:v>
                </c:pt>
                <c:pt idx="1">
                  <c:v>2002</c:v>
                </c:pt>
                <c:pt idx="2">
                  <c:v>2003</c:v>
                </c:pt>
                <c:pt idx="3">
                  <c:v>2004</c:v>
                </c:pt>
                <c:pt idx="4">
                  <c:v>2005</c:v>
                </c:pt>
                <c:pt idx="5">
                  <c:v>2008</c:v>
                </c:pt>
                <c:pt idx="6">
                  <c:v>2010</c:v>
                </c:pt>
              </c:numCache>
            </c:numRef>
          </c:xVal>
          <c:yVal>
            <c:numRef>
              <c:f>Sheet1!$C$3:$C$9</c:f>
              <c:numCache>
                <c:formatCode>General</c:formatCode>
                <c:ptCount val="7"/>
                <c:pt idx="0">
                  <c:v>46</c:v>
                </c:pt>
                <c:pt idx="1">
                  <c:v>46</c:v>
                </c:pt>
                <c:pt idx="2">
                  <c:v>48</c:v>
                </c:pt>
                <c:pt idx="3">
                  <c:v>52</c:v>
                </c:pt>
                <c:pt idx="4">
                  <c:v>63</c:v>
                </c:pt>
                <c:pt idx="5">
                  <c:v>85</c:v>
                </c:pt>
                <c:pt idx="6">
                  <c:v>92</c:v>
                </c:pt>
              </c:numCache>
            </c:numRef>
          </c:yVal>
          <c:smooth val="1"/>
        </c:ser>
        <c:axId val="120545280"/>
        <c:axId val="120579968"/>
      </c:scatterChart>
      <c:valAx>
        <c:axId val="120545280"/>
        <c:scaling>
          <c:orientation val="minMax"/>
          <c:max val="2010"/>
          <c:min val="2000"/>
        </c:scaling>
        <c:axPos val="b"/>
        <c:title>
          <c:tx>
            <c:rich>
              <a:bodyPr/>
              <a:lstStyle/>
              <a:p>
                <a:pPr>
                  <a:defRPr/>
                </a:pPr>
                <a:r>
                  <a:rPr lang="en-US"/>
                  <a:t>Year</a:t>
                </a:r>
              </a:p>
            </c:rich>
          </c:tx>
        </c:title>
        <c:numFmt formatCode="General" sourceLinked="1"/>
        <c:tickLblPos val="nextTo"/>
        <c:crossAx val="120579968"/>
        <c:crosses val="autoZero"/>
        <c:crossBetween val="midCat"/>
      </c:valAx>
      <c:valAx>
        <c:axId val="120579968"/>
        <c:scaling>
          <c:orientation val="minMax"/>
          <c:min val="40"/>
        </c:scaling>
        <c:axPos val="l"/>
        <c:title>
          <c:tx>
            <c:rich>
              <a:bodyPr rot="-5400000" vert="horz"/>
              <a:lstStyle/>
              <a:p>
                <a:pPr>
                  <a:defRPr/>
                </a:pPr>
                <a:r>
                  <a:rPr lang="en-US"/>
                  <a:t>Price Per Pound</a:t>
                </a:r>
              </a:p>
            </c:rich>
          </c:tx>
        </c:title>
        <c:numFmt formatCode="General" sourceLinked="1"/>
        <c:tickLblPos val="nextTo"/>
        <c:crossAx val="120545280"/>
        <c:crosses val="autoZero"/>
        <c:crossBetween val="midCat"/>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22</Pages>
  <Words>4535</Words>
  <Characters>25854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Synthesis of Propionic Acid from Syngas</vt:lpstr>
    </vt:vector>
  </TitlesOfParts>
  <Company>Hewlett-Packard</Company>
  <LinksUpToDate>false</LinksUpToDate>
  <CharactersWithSpaces>30329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Synthesis of Propionic Acid from Syngas</dc:title>
  <dc:creator>Kevin Thompson</dc:creator>
  <cp:lastModifiedBy>Sabah</cp:lastModifiedBy>
  <cp:revision>13</cp:revision>
  <dcterms:created xsi:type="dcterms:W3CDTF">2011-03-31T21:30:00Z</dcterms:created>
  <dcterms:modified xsi:type="dcterms:W3CDTF">2011-04-01T00:38:00Z</dcterms:modified>
</cp:coreProperties>
</file>